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39"/>
        <w:gridCol w:w="1020"/>
        <w:gridCol w:w="2693"/>
      </w:tblGrid>
      <w:tr w:rsidR="00C91EC4" w:rsidRPr="00925B0F" w14:paraId="7EECA049" w14:textId="77777777">
        <w:tc>
          <w:tcPr>
            <w:tcW w:w="6039" w:type="dxa"/>
            <w:tcBorders>
              <w:top w:val="nil"/>
              <w:left w:val="nil"/>
              <w:bottom w:val="nil"/>
              <w:right w:val="nil"/>
            </w:tcBorders>
          </w:tcPr>
          <w:p w14:paraId="2D790627" w14:textId="6C4E3E92" w:rsidR="00A166AD" w:rsidRPr="00925B0F" w:rsidRDefault="000F5043" w:rsidP="00A166AD">
            <w:pPr>
              <w:spacing w:line="300" w:lineRule="exact"/>
              <w:rPr>
                <w:rFonts w:ascii="HGPｺﾞｼｯｸM" w:eastAsia="HGPｺﾞｼｯｸM" w:hAnsi="ＭＳ ゴシック"/>
                <w:spacing w:val="0"/>
                <w:sz w:val="20"/>
              </w:rPr>
            </w:pPr>
            <w:r>
              <w:rPr>
                <w:rFonts w:ascii="HGPｺﾞｼｯｸM" w:eastAsia="HGPｺﾞｼｯｸM" w:hAnsi="ＭＳ ゴシック" w:hint="eastAsia"/>
                <w:b/>
                <w:spacing w:val="0"/>
                <w:sz w:val="20"/>
              </w:rPr>
              <w:t>契約</w:t>
            </w:r>
            <w:r w:rsidR="00F76361" w:rsidRPr="00925B0F">
              <w:rPr>
                <w:rFonts w:ascii="HGPｺﾞｼｯｸM" w:eastAsia="HGPｺﾞｼｯｸM" w:hAnsi="ＭＳ ゴシック" w:hint="eastAsia"/>
                <w:b/>
                <w:spacing w:val="0"/>
                <w:sz w:val="20"/>
              </w:rPr>
              <w:t>書</w:t>
            </w:r>
            <w:r w:rsidR="00A166AD" w:rsidRPr="00925B0F">
              <w:rPr>
                <w:rFonts w:ascii="HGPｺﾞｼｯｸM" w:eastAsia="HGPｺﾞｼｯｸM" w:hAnsi="ＭＳ ゴシック" w:hint="eastAsia"/>
                <w:b/>
                <w:spacing w:val="0"/>
                <w:sz w:val="20"/>
              </w:rPr>
              <w:t>式1</w:t>
            </w:r>
            <w:r w:rsidR="00A166AD" w:rsidRPr="00925B0F">
              <w:rPr>
                <w:rFonts w:ascii="HGPｺﾞｼｯｸM" w:eastAsia="HGPｺﾞｼｯｸM" w:hAnsi="ＭＳ ゴシック" w:hint="eastAsia"/>
                <w:spacing w:val="0"/>
                <w:sz w:val="20"/>
              </w:rPr>
              <w:t>（治験依頼者←→実施医療機関の長）</w:t>
            </w:r>
          </w:p>
        </w:tc>
        <w:tc>
          <w:tcPr>
            <w:tcW w:w="1020" w:type="dxa"/>
            <w:tcBorders>
              <w:top w:val="single" w:sz="12" w:space="0" w:color="auto"/>
              <w:left w:val="single" w:sz="12" w:space="0" w:color="auto"/>
              <w:bottom w:val="nil"/>
              <w:right w:val="single" w:sz="6" w:space="0" w:color="auto"/>
            </w:tcBorders>
          </w:tcPr>
          <w:p w14:paraId="16EDE2DB" w14:textId="77777777" w:rsidR="00A166AD" w:rsidRPr="00925B0F" w:rsidRDefault="00A166AD" w:rsidP="00A166AD">
            <w:pPr>
              <w:spacing w:line="300" w:lineRule="exact"/>
              <w:rPr>
                <w:rFonts w:ascii="HGPｺﾞｼｯｸM" w:eastAsia="HGPｺﾞｼｯｸM" w:hAnsi="ＭＳ ゴシック"/>
                <w:spacing w:val="0"/>
                <w:sz w:val="20"/>
              </w:rPr>
            </w:pPr>
            <w:r w:rsidRPr="00925B0F">
              <w:rPr>
                <w:rFonts w:ascii="HGPｺﾞｼｯｸM" w:eastAsia="HGPｺﾞｼｯｸM" w:hAnsi="ＭＳ ゴシック" w:hint="eastAsia"/>
                <w:spacing w:val="0"/>
                <w:sz w:val="20"/>
              </w:rPr>
              <w:t>整理番号</w:t>
            </w:r>
          </w:p>
        </w:tc>
        <w:tc>
          <w:tcPr>
            <w:tcW w:w="2693" w:type="dxa"/>
            <w:tcBorders>
              <w:top w:val="single" w:sz="12" w:space="0" w:color="auto"/>
              <w:left w:val="single" w:sz="6" w:space="0" w:color="auto"/>
              <w:bottom w:val="single" w:sz="12" w:space="0" w:color="auto"/>
              <w:right w:val="single" w:sz="12" w:space="0" w:color="auto"/>
            </w:tcBorders>
          </w:tcPr>
          <w:p w14:paraId="3F24B97C" w14:textId="77777777" w:rsidR="00A166AD" w:rsidRPr="00925B0F" w:rsidRDefault="00A166AD" w:rsidP="00A166AD">
            <w:pPr>
              <w:spacing w:line="300" w:lineRule="exact"/>
              <w:rPr>
                <w:rFonts w:ascii="HGPｺﾞｼｯｸM" w:eastAsia="HGPｺﾞｼｯｸM" w:hAnsi="ＭＳ ゴシック"/>
                <w:spacing w:val="0"/>
                <w:sz w:val="20"/>
              </w:rPr>
            </w:pPr>
          </w:p>
        </w:tc>
      </w:tr>
      <w:tr w:rsidR="00A166AD" w:rsidRPr="00925B0F" w14:paraId="49BAE217" w14:textId="77777777" w:rsidTr="0029763A">
        <w:tc>
          <w:tcPr>
            <w:tcW w:w="6039" w:type="dxa"/>
          </w:tcPr>
          <w:p w14:paraId="56CE1358" w14:textId="77777777" w:rsidR="00A166AD" w:rsidRPr="00925B0F" w:rsidRDefault="00A166AD" w:rsidP="00A166AD">
            <w:pPr>
              <w:spacing w:line="316" w:lineRule="atLeast"/>
              <w:rPr>
                <w:rFonts w:ascii="HGPｺﾞｼｯｸM" w:eastAsia="HGPｺﾞｼｯｸM" w:hAnsi="ＭＳ ゴシック"/>
              </w:rPr>
            </w:pPr>
          </w:p>
        </w:tc>
        <w:tc>
          <w:tcPr>
            <w:tcW w:w="1020" w:type="dxa"/>
            <w:tcBorders>
              <w:top w:val="single" w:sz="12" w:space="0" w:color="auto"/>
              <w:left w:val="single" w:sz="12" w:space="0" w:color="auto"/>
              <w:bottom w:val="single" w:sz="12" w:space="0" w:color="auto"/>
              <w:right w:val="single" w:sz="6" w:space="0" w:color="auto"/>
            </w:tcBorders>
          </w:tcPr>
          <w:p w14:paraId="3AC8F681" w14:textId="6B7659BB" w:rsidR="00A166AD" w:rsidRPr="00925B0F" w:rsidRDefault="00C91EC4" w:rsidP="00A166AD">
            <w:pPr>
              <w:spacing w:line="316" w:lineRule="atLeast"/>
              <w:jc w:val="center"/>
              <w:rPr>
                <w:rFonts w:ascii="HGPｺﾞｼｯｸM" w:eastAsia="HGPｺﾞｼｯｸM" w:hAnsi="ＭＳ ゴシック"/>
                <w:sz w:val="20"/>
              </w:rPr>
            </w:pPr>
            <w:r w:rsidRPr="00925B0F">
              <w:rPr>
                <w:rFonts w:ascii="HGPｺﾞｼｯｸM" w:eastAsia="HGPｺﾞｼｯｸM" w:hAnsi="ＭＳ ゴシック" w:hint="eastAsia"/>
                <w:b/>
                <w:noProof/>
                <w:sz w:val="20"/>
              </w:rPr>
              <mc:AlternateContent>
                <mc:Choice Requires="wps">
                  <w:drawing>
                    <wp:anchor distT="0" distB="0" distL="114300" distR="114300" simplePos="0" relativeHeight="251657728" behindDoc="0" locked="0" layoutInCell="1" allowOverlap="1" wp14:anchorId="1FDB17E7" wp14:editId="10D23635">
                      <wp:simplePos x="0" y="0"/>
                      <wp:positionH relativeFrom="column">
                        <wp:posOffset>569595</wp:posOffset>
                      </wp:positionH>
                      <wp:positionV relativeFrom="paragraph">
                        <wp:posOffset>36830</wp:posOffset>
                      </wp:positionV>
                      <wp:extent cx="180975" cy="173355"/>
                      <wp:effectExtent l="7620" t="8255" r="11430" b="8890"/>
                      <wp:wrapNone/>
                      <wp:docPr id="53796048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335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8B7A54" id="Oval 2" o:spid="_x0000_s1026" style="position:absolute;left:0;text-align:left;margin-left:44.85pt;margin-top:2.9pt;width:14.25pt;height:1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" filled="f">
                      <v:textbox inset="5.85pt,.7pt,5.85pt,.7pt"/>
                    </v:oval>
                  </w:pict>
                </mc:Fallback>
              </mc:AlternateContent>
            </w:r>
            <w:r w:rsidR="00A166AD" w:rsidRPr="00925B0F">
              <w:rPr>
                <w:rFonts w:ascii="HGPｺﾞｼｯｸM" w:eastAsia="HGPｺﾞｼｯｸM" w:hAnsi="ＭＳ ゴシック" w:hint="eastAsia"/>
                <w:sz w:val="20"/>
              </w:rPr>
              <w:t>区分</w:t>
            </w:r>
          </w:p>
        </w:tc>
        <w:tc>
          <w:tcPr>
            <w:tcW w:w="2693" w:type="dxa"/>
            <w:tcBorders>
              <w:top w:val="single" w:sz="12" w:space="0" w:color="auto"/>
              <w:left w:val="single" w:sz="6" w:space="0" w:color="auto"/>
              <w:bottom w:val="single" w:sz="12" w:space="0" w:color="auto"/>
              <w:right w:val="single" w:sz="12" w:space="0" w:color="auto"/>
            </w:tcBorders>
          </w:tcPr>
          <w:p w14:paraId="4AA57D0B" w14:textId="77777777" w:rsidR="00A166AD" w:rsidRPr="00925B0F" w:rsidRDefault="00A166AD" w:rsidP="00A166AD">
            <w:pPr>
              <w:spacing w:line="316" w:lineRule="atLeast"/>
              <w:rPr>
                <w:rFonts w:ascii="HGPｺﾞｼｯｸM" w:eastAsia="HGPｺﾞｼｯｸM" w:hAnsi="ＭＳ ゴシック"/>
                <w:sz w:val="20"/>
              </w:rPr>
            </w:pPr>
            <w:r w:rsidRPr="00925B0F">
              <w:rPr>
                <w:rFonts w:ascii="HGPｺﾞｼｯｸM" w:eastAsia="HGPｺﾞｼｯｸM" w:hAnsi="ＭＳ ゴシック" w:hint="eastAsia"/>
                <w:sz w:val="20"/>
              </w:rPr>
              <w:t>1.</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治験 2.</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製造販売後臨床試験</w:t>
            </w:r>
          </w:p>
        </w:tc>
      </w:tr>
    </w:tbl>
    <w:p w14:paraId="2180770E" w14:textId="77777777" w:rsidR="00A166AD" w:rsidRPr="00925B0F" w:rsidRDefault="00A166AD" w:rsidP="00A166AD">
      <w:pPr>
        <w:spacing w:line="316" w:lineRule="atLeast"/>
        <w:jc w:val="center"/>
        <w:rPr>
          <w:rFonts w:ascii="HGPｺﾞｼｯｸM" w:eastAsia="HGPｺﾞｼｯｸM" w:hAnsi="ＭＳ ゴシック"/>
          <w:b/>
          <w:sz w:val="28"/>
        </w:rPr>
      </w:pPr>
      <w:r w:rsidRPr="00925B0F">
        <w:rPr>
          <w:rFonts w:ascii="HGPｺﾞｼｯｸM" w:eastAsia="HGPｺﾞｼｯｸM" w:hAnsi="ＭＳ ゴシック" w:hint="eastAsia"/>
          <w:b/>
          <w:sz w:val="28"/>
        </w:rPr>
        <w:t>受託研究（治験）契約書</w:t>
      </w:r>
    </w:p>
    <w:p w14:paraId="586420BD" w14:textId="77777777" w:rsidR="00A166AD" w:rsidRPr="00925B0F" w:rsidRDefault="00A166AD" w:rsidP="00A166AD">
      <w:pPr>
        <w:spacing w:line="316" w:lineRule="atLeast"/>
        <w:rPr>
          <w:rFonts w:ascii="HGPｺﾞｼｯｸM" w:eastAsia="HGPｺﾞｼｯｸM" w:hAnsi="ＭＳ ゴシック"/>
        </w:rPr>
      </w:pPr>
    </w:p>
    <w:p w14:paraId="1448C589" w14:textId="01EE932C" w:rsidR="00A166AD" w:rsidRPr="00925B0F" w:rsidRDefault="00A166AD" w:rsidP="00925B0F">
      <w:pPr>
        <w:autoSpaceDE/>
        <w:autoSpaceDN/>
        <w:spacing w:line="240" w:lineRule="auto"/>
        <w:ind w:leftChars="50" w:left="95" w:firstLineChars="50" w:firstLine="105"/>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独立行政法人国立病院機構　</w:t>
      </w:r>
      <w:r w:rsidR="00066319">
        <w:rPr>
          <w:rFonts w:ascii="HGPｺﾞｼｯｸM" w:eastAsia="HGPｺﾞｼｯｸM" w:hAnsi="ＭＳ ゴシック" w:cs="ＭＳ ゴシック" w:hint="eastAsia"/>
          <w:spacing w:val="0"/>
          <w:szCs w:val="21"/>
        </w:rPr>
        <w:t>大阪刀根山医療センター</w:t>
      </w:r>
      <w:r w:rsidR="000F5043">
        <w:rPr>
          <w:rFonts w:ascii="HGPｺﾞｼｯｸM" w:eastAsia="HGPｺﾞｼｯｸM" w:hAnsi="ＭＳ ゴシック" w:cs="ＭＳ ゴシック" w:hint="eastAsia"/>
          <w:spacing w:val="0"/>
          <w:szCs w:val="21"/>
        </w:rPr>
        <w:t xml:space="preserve"> </w:t>
      </w:r>
      <w:r w:rsidR="00D5243B" w:rsidRPr="00925B0F">
        <w:rPr>
          <w:rFonts w:ascii="HGPｺﾞｼｯｸM" w:eastAsia="HGPｺﾞｼｯｸM" w:hAnsi="ＭＳ ゴシック" w:cs="ＭＳ ゴシック" w:hint="eastAsia"/>
          <w:spacing w:val="0"/>
          <w:szCs w:val="21"/>
        </w:rPr>
        <w:t xml:space="preserve">院長　</w:t>
      </w:r>
      <w:r w:rsidR="00011AD4">
        <w:rPr>
          <w:rFonts w:ascii="HGPｺﾞｼｯｸM" w:eastAsia="HGPｺﾞｼｯｸM" w:hAnsi="ＭＳ ゴシック" w:cs="ＭＳ ゴシック" w:hint="eastAsia"/>
          <w:spacing w:val="0"/>
          <w:szCs w:val="21"/>
        </w:rPr>
        <w:t>奥村 明之進</w:t>
      </w:r>
      <w:r w:rsidR="000F5043">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以下「甲」という。</w:t>
      </w:r>
      <w:r w:rsidR="000F5043">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rPr>
        <w:t>と ○○株式会社</w:t>
      </w:r>
      <w:del w:id="0" w:author="加藤　安奈／Kato,Anna" w:date="2024-03-27T09:49:00Z">
        <w:r w:rsidR="000F5043">
          <w:rPr>
            <w:rFonts w:ascii="HGPｺﾞｼｯｸM" w:eastAsia="HGPｺﾞｼｯｸM" w:hAnsi="ＭＳ ゴシック" w:cs="ＭＳ ゴシック" w:hint="eastAsia"/>
            <w:spacing w:val="0"/>
            <w:szCs w:val="21"/>
          </w:rPr>
          <w:delText xml:space="preserve"> </w:delText>
        </w:r>
        <w:r w:rsidRPr="00925B0F">
          <w:rPr>
            <w:rFonts w:ascii="HGPｺﾞｼｯｸM" w:eastAsia="HGPｺﾞｼｯｸM" w:hAnsi="ＭＳ ゴシック" w:cs="ＭＳ ゴシック" w:hint="eastAsia"/>
            <w:spacing w:val="0"/>
            <w:szCs w:val="21"/>
          </w:rPr>
          <w:delText>(以下「乙」という。</w:delText>
        </w:r>
        <w:r w:rsidR="000F5043">
          <w:rPr>
            <w:rFonts w:ascii="HGPｺﾞｼｯｸM" w:eastAsia="HGPｺﾞｼｯｸM" w:hAnsi="ＭＳ ゴシック" w:cs="ＭＳ ゴシック" w:hint="eastAsia"/>
            <w:spacing w:val="0"/>
            <w:szCs w:val="21"/>
          </w:rPr>
          <w:delText>)</w:delText>
        </w:r>
        <w:r w:rsidR="000F5043">
          <w:rPr>
            <w:rFonts w:ascii="HGPｺﾞｼｯｸM" w:eastAsia="HGPｺﾞｼｯｸM" w:hAnsi="ＭＳ ゴシック" w:cs="ＭＳ ゴシック"/>
            <w:spacing w:val="0"/>
            <w:szCs w:val="21"/>
          </w:rPr>
          <w:delText xml:space="preserve"> </w:delText>
        </w:r>
      </w:del>
      <w:ins w:id="1" w:author="加藤　安奈／Kato,Anna" w:date="2024-03-27T09:49:00Z">
        <w:r w:rsidR="00D5243B" w:rsidRPr="00925B0F">
          <w:rPr>
            <w:rFonts w:ascii="HGPｺﾞｼｯｸM" w:eastAsia="HGPｺﾞｼｯｸM" w:hAnsi="ＭＳ ゴシック" w:cs="ＭＳ ゴシック" w:hint="eastAsia"/>
            <w:spacing w:val="0"/>
            <w:szCs w:val="21"/>
          </w:rPr>
          <w:t xml:space="preserve">　</w:t>
        </w:r>
      </w:ins>
      <w:r w:rsidR="00D5243B" w:rsidRPr="00925B0F">
        <w:rPr>
          <w:rFonts w:ascii="HGPｺﾞｼｯｸM" w:eastAsia="HGPｺﾞｼｯｸM" w:hAnsi="ＭＳ ゴシック" w:cs="ＭＳ ゴシック" w:hint="eastAsia"/>
          <w:spacing w:val="0"/>
          <w:szCs w:val="21"/>
        </w:rPr>
        <w:t>代表取締役社長　○○　○○</w:t>
      </w:r>
      <w:r w:rsidRPr="00925B0F">
        <w:rPr>
          <w:rFonts w:ascii="HGPｺﾞｼｯｸM" w:eastAsia="HGPｺﾞｼｯｸM" w:hAnsi="ＭＳ ゴシック" w:cs="ＭＳ ゴシック" w:hint="eastAsia"/>
          <w:spacing w:val="0"/>
          <w:szCs w:val="21"/>
        </w:rPr>
        <w:t xml:space="preserve">  </w:t>
      </w:r>
      <w:ins w:id="2" w:author="加藤　安奈／Kato,Anna" w:date="2024-03-27T09:49:00Z">
        <w:r w:rsidRPr="00925B0F">
          <w:rPr>
            <w:rFonts w:ascii="HGPｺﾞｼｯｸM" w:eastAsia="HGPｺﾞｼｯｸM" w:hAnsi="ＭＳ ゴシック" w:cs="ＭＳ ゴシック" w:hint="eastAsia"/>
            <w:spacing w:val="0"/>
            <w:szCs w:val="21"/>
          </w:rPr>
          <w:t>(以下「乙」という。)</w:t>
        </w:r>
      </w:ins>
      <w:r w:rsidRPr="00925B0F">
        <w:rPr>
          <w:rFonts w:ascii="HGPｺﾞｼｯｸM" w:eastAsia="HGPｺﾞｼｯｸM" w:hAnsi="ＭＳ ゴシック" w:cs="ＭＳ ゴシック" w:hint="eastAsia"/>
          <w:spacing w:val="0"/>
          <w:szCs w:val="21"/>
        </w:rPr>
        <w:t>とは、被験薬</w:t>
      </w:r>
      <w:del w:id="3" w:author="加藤　安奈／Kato,Anna" w:date="2024-03-27T09:49:00Z">
        <w:r w:rsidR="004929EF">
          <w:rPr>
            <w:rFonts w:ascii="HGPｺﾞｼｯｸM" w:eastAsia="HGPｺﾞｼｯｸM" w:hAnsi="ＭＳ ゴシック" w:cs="ＭＳ ゴシック" w:hint="eastAsia"/>
            <w:spacing w:val="0"/>
            <w:szCs w:val="21"/>
          </w:rPr>
          <w:delText>〇〇</w:delText>
        </w:r>
      </w:del>
      <w:ins w:id="4" w:author="加藤　安奈／Kato,Anna" w:date="2024-03-27T09:49:00Z">
        <w:r w:rsidRPr="00925B0F">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i/>
            <w:iCs/>
            <w:spacing w:val="0"/>
            <w:sz w:val="20"/>
          </w:rPr>
          <w:t xml:space="preserve"> </w:t>
        </w:r>
        <w:r w:rsidRPr="00925B0F">
          <w:rPr>
            <w:rFonts w:ascii="HGPｺﾞｼｯｸM" w:eastAsia="HGPｺﾞｼｯｸM" w:hAnsi="ＭＳ ゴシック" w:cs="ＭＳ ゴシック" w:hint="eastAsia"/>
            <w:spacing w:val="0"/>
            <w:szCs w:val="21"/>
          </w:rPr>
          <w:t xml:space="preserve">  </w:t>
        </w:r>
      </w:ins>
      <w:r w:rsidRPr="00925B0F">
        <w:rPr>
          <w:rFonts w:ascii="HGPｺﾞｼｯｸM" w:eastAsia="HGPｺﾞｼｯｸM" w:hAnsi="ＭＳ ゴシック" w:cs="ＭＳ ゴシック" w:hint="eastAsia"/>
          <w:spacing w:val="0"/>
          <w:szCs w:val="21"/>
        </w:rPr>
        <w:t>の治験(以下「本治験」という。)の実施に際し、</w:t>
      </w:r>
    </w:p>
    <w:p w14:paraId="46CEC833" w14:textId="77777777" w:rsidR="00A166AD" w:rsidRPr="00925B0F" w:rsidRDefault="00A166AD" w:rsidP="00B21459">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（１）乙は、甲に対し被験薬の非臨床試験及び先行する臨床試験の結果並びに本治験の実施に必要な情報を提供するとともに、治験責任医師の同意を得た治験実施計画書</w:t>
      </w:r>
      <w:r w:rsidR="008C2556">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その他本治験に関連する書類を作成・提出し、</w:t>
      </w:r>
    </w:p>
    <w:p w14:paraId="05E3258C" w14:textId="77777777" w:rsidR="00A166AD" w:rsidRPr="00925B0F" w:rsidRDefault="00A166AD" w:rsidP="00925B0F">
      <w:pPr>
        <w:autoSpaceDE/>
        <w:autoSpaceDN/>
        <w:spacing w:line="340" w:lineRule="exact"/>
        <w:ind w:left="284" w:right="8" w:hanging="28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甲は､「医薬品の臨床試験の実施の基準に関する省令」(平成９年厚生省令第２８号。以下「ＧＣＰ省令」という。)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7624173D"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よって、甲と乙とは、本治験の実施に関し、以下の各条のとおり契約を締結する。</w:t>
      </w:r>
    </w:p>
    <w:p w14:paraId="619C85E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4CC8F95B"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（本治験の内容及び委託）</w:t>
      </w:r>
    </w:p>
    <w:p w14:paraId="5512F21F"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第１条　本治験の内容は次のとおりとし、甲は乙の委託により、これを実施する。</w:t>
      </w:r>
    </w:p>
    <w:p w14:paraId="52DF75D6"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lang w:eastAsia="zh-TW"/>
        </w:rPr>
        <w:t>治験課題名：</w:t>
      </w:r>
      <w:r w:rsidRPr="00925B0F">
        <w:rPr>
          <w:rFonts w:ascii="HGPｺﾞｼｯｸM" w:eastAsia="HGPｺﾞｼｯｸM" w:hAnsi="ＭＳ ゴシック" w:cs="ＭＳ ゴシック" w:hint="eastAsia"/>
          <w:spacing w:val="0"/>
          <w:szCs w:val="21"/>
          <w:u w:val="single" w:color="000000"/>
        </w:rPr>
        <w:t xml:space="preserve">　　　　　　　　　　　　　　　　　　　　　　　　</w:t>
      </w:r>
    </w:p>
    <w:p w14:paraId="61B88621" w14:textId="77777777" w:rsidR="00A166AD" w:rsidRPr="00925B0F" w:rsidRDefault="00A166AD" w:rsidP="00A166AD">
      <w:pPr>
        <w:autoSpaceDE/>
        <w:autoSpaceDN/>
        <w:spacing w:before="60" w:line="340" w:lineRule="exact"/>
        <w:ind w:right="8"/>
        <w:rPr>
          <w:rFonts w:ascii="HGPｺﾞｼｯｸM" w:eastAsia="HGPｺﾞｼｯｸM" w:hAnsi="ＭＳ ゴシック"/>
          <w:spacing w:val="4"/>
          <w:sz w:val="26"/>
          <w:szCs w:val="26"/>
          <w:lang w:eastAsia="zh-TW"/>
        </w:rPr>
      </w:pPr>
      <w:r w:rsidRPr="00925B0F">
        <w:rPr>
          <w:rFonts w:ascii="HGPｺﾞｼｯｸM" w:eastAsia="HGPｺﾞｼｯｸM" w:hAnsi="ＭＳ ゴシック" w:cs="ＭＳ ゴシック" w:hint="eastAsia"/>
          <w:spacing w:val="0"/>
          <w:szCs w:val="21"/>
          <w:lang w:eastAsia="zh-TW"/>
        </w:rPr>
        <w:t xml:space="preserve">　治験実施計画書No.：　</w:t>
      </w:r>
      <w:r w:rsidRPr="00925B0F">
        <w:rPr>
          <w:rFonts w:ascii="HGPｺﾞｼｯｸM" w:eastAsia="HGPｺﾞｼｯｸM" w:hAnsi="ＭＳ ゴシック" w:cs="ＭＳ ゴシック" w:hint="eastAsia"/>
          <w:spacing w:val="0"/>
          <w:szCs w:val="21"/>
          <w:u w:val="single"/>
          <w:lang w:eastAsia="zh-TW"/>
        </w:rPr>
        <w:t xml:space="preserve">　　　　　</w:t>
      </w:r>
    </w:p>
    <w:p w14:paraId="7EFE95B2" w14:textId="77777777" w:rsidR="00A166AD" w:rsidRPr="00925B0F" w:rsidRDefault="00A166AD" w:rsidP="00A166AD">
      <w:pPr>
        <w:autoSpaceDE/>
        <w:autoSpaceDN/>
        <w:spacing w:line="340" w:lineRule="exact"/>
        <w:ind w:left="210" w:right="8" w:hangingChars="100" w:hanging="210"/>
        <w:rPr>
          <w:rFonts w:ascii="HGPｺﾞｼｯｸM" w:eastAsia="HGPｺﾞｼｯｸM" w:hAnsi="ＭＳ ゴシック" w:cs="ＭＳ ゴシック"/>
          <w:spacing w:val="0"/>
          <w:szCs w:val="21"/>
          <w:u w:val="single"/>
        </w:rPr>
      </w:pPr>
      <w:r w:rsidRPr="00925B0F">
        <w:rPr>
          <w:rFonts w:ascii="HGPｺﾞｼｯｸM" w:eastAsia="HGPｺﾞｼｯｸM" w:hAnsi="ＭＳ ゴシック" w:cs="ＭＳ ゴシック" w:hint="eastAsia"/>
          <w:spacing w:val="0"/>
          <w:szCs w:val="21"/>
          <w:lang w:eastAsia="zh-TW"/>
        </w:rPr>
        <w:t xml:space="preserve">　</w:t>
      </w:r>
      <w:r w:rsidRPr="00925B0F">
        <w:rPr>
          <w:rFonts w:ascii="HGPｺﾞｼｯｸM" w:eastAsia="HGPｺﾞｼｯｸM" w:hAnsi="ＭＳ ゴシック" w:cs="ＭＳ ゴシック" w:hint="eastAsia"/>
          <w:spacing w:val="0"/>
          <w:szCs w:val="21"/>
        </w:rPr>
        <w:t>治験の内容(対象・投与期間等)：</w:t>
      </w:r>
      <w:r w:rsidRPr="00925B0F">
        <w:rPr>
          <w:rFonts w:ascii="HGPｺﾞｼｯｸM" w:eastAsia="HGPｺﾞｼｯｸM" w:hAnsi="ＭＳ ゴシック" w:cs="ＭＳ ゴシック" w:hint="eastAsia"/>
          <w:spacing w:val="0"/>
          <w:szCs w:val="21"/>
          <w:u w:val="single"/>
        </w:rPr>
        <w:t xml:space="preserve"> 　　　　　　　　　　　　　　　　　　　　　　　　　　　　　　　　</w:t>
      </w:r>
    </w:p>
    <w:p w14:paraId="07C1DB95" w14:textId="77777777" w:rsidR="00A166AD" w:rsidRPr="00925B0F" w:rsidRDefault="00A166AD" w:rsidP="00A166AD">
      <w:pPr>
        <w:autoSpaceDE/>
        <w:autoSpaceDN/>
        <w:spacing w:line="340" w:lineRule="exact"/>
        <w:ind w:leftChars="110" w:left="209" w:right="8" w:firstLineChars="42" w:firstLine="8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Century" w:hint="eastAsia"/>
          <w:spacing w:val="4"/>
          <w:sz w:val="26"/>
          <w:szCs w:val="26"/>
        </w:rPr>
        <w:t xml:space="preserve">                                                                                                                                                                                                             </w:t>
      </w:r>
    </w:p>
    <w:p w14:paraId="331197CE" w14:textId="77777777" w:rsidR="00A166AD" w:rsidRPr="00925B0F" w:rsidRDefault="00A166AD" w:rsidP="00925B0F">
      <w:pPr>
        <w:autoSpaceDE/>
        <w:autoSpaceDN/>
        <w:spacing w:before="120" w:line="340" w:lineRule="exact"/>
        <w:ind w:left="1070" w:hanging="92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治験責任医師：</w:t>
      </w:r>
    </w:p>
    <w:p w14:paraId="44F987E9" w14:textId="77777777" w:rsidR="00925B0F" w:rsidRDefault="00A166AD" w:rsidP="00925B0F">
      <w:pPr>
        <w:autoSpaceDE/>
        <w:autoSpaceDN/>
        <w:spacing w:line="340" w:lineRule="exact"/>
        <w:ind w:left="1070" w:hanging="80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氏名 </w:t>
      </w:r>
      <w:r w:rsidRPr="00925B0F">
        <w:rPr>
          <w:rFonts w:ascii="HGPｺﾞｼｯｸM" w:eastAsia="HGPｺﾞｼｯｸM" w:hAnsi="ＭＳ ゴシック" w:cs="ＭＳ ゴシック" w:hint="eastAsia"/>
          <w:spacing w:val="0"/>
          <w:szCs w:val="21"/>
          <w:u w:val="single" w:color="000000"/>
        </w:rPr>
        <w:t xml:space="preserve"> 　　　　　　　</w:t>
      </w:r>
    </w:p>
    <w:p w14:paraId="33DFD9D3" w14:textId="77777777" w:rsidR="00A166AD" w:rsidRPr="00925B0F" w:rsidRDefault="00925B0F" w:rsidP="00925B0F">
      <w:pPr>
        <w:autoSpaceDE/>
        <w:autoSpaceDN/>
        <w:spacing w:line="340" w:lineRule="exact"/>
        <w:ind w:firstLineChars="50" w:firstLine="105"/>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契約期間</w:t>
      </w:r>
      <w:r w:rsidR="00A166AD" w:rsidRPr="00925B0F">
        <w:rPr>
          <w:rFonts w:ascii="HGPｺﾞｼｯｸM" w:eastAsia="HGPｺﾞｼｯｸM" w:hAnsi="ＭＳ ゴシック" w:cs="ＭＳ ゴシック" w:hint="eastAsia"/>
          <w:spacing w:val="0"/>
          <w:szCs w:val="21"/>
          <w:lang w:eastAsia="zh-TW"/>
        </w:rPr>
        <w:t xml:space="preserve"> ：</w:t>
      </w:r>
      <w:r w:rsidR="00A175DE" w:rsidRPr="00925B0F">
        <w:rPr>
          <w:rFonts w:ascii="HGPｺﾞｼｯｸM" w:eastAsia="HGPｺﾞｼｯｸM" w:hAnsi="ＭＳ ゴシック" w:cs="ＭＳ ゴシック" w:hint="eastAsia"/>
          <w:spacing w:val="0"/>
          <w:szCs w:val="21"/>
        </w:rPr>
        <w:t xml:space="preserve"> </w:t>
      </w:r>
      <w:r w:rsidR="0044711A" w:rsidRPr="00925B0F">
        <w:rPr>
          <w:rFonts w:ascii="HGPｺﾞｼｯｸM" w:eastAsia="HGPｺﾞｼｯｸM" w:hAnsi="ＭＳ ゴシック" w:cs="ＭＳ ゴシック" w:hint="eastAsia"/>
          <w:spacing w:val="0"/>
          <w:szCs w:val="21"/>
        </w:rPr>
        <w:t>契約締結日</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w:t>
      </w:r>
      <w:r w:rsidR="00A166AD" w:rsidRPr="00925B0F">
        <w:rPr>
          <w:rFonts w:ascii="HGPｺﾞｼｯｸM" w:eastAsia="HGPｺﾞｼｯｸM" w:hAnsi="ＭＳ ゴシック" w:cs="ＭＳ ゴシック" w:hint="eastAsia"/>
          <w:spacing w:val="0"/>
          <w:szCs w:val="21"/>
        </w:rPr>
        <w:t xml:space="preserve"> </w:t>
      </w:r>
      <w:r w:rsidR="00AA27C2" w:rsidRPr="00925B0F">
        <w:rPr>
          <w:rFonts w:ascii="HGPｺﾞｼｯｸM" w:eastAsia="HGPｺﾞｼｯｸM" w:hAnsi="ＭＳ ゴシック" w:cs="ＭＳ ゴシック" w:hint="eastAsia"/>
          <w:spacing w:val="0"/>
          <w:szCs w:val="21"/>
        </w:rPr>
        <w:t xml:space="preserve">西暦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年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月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日</w:t>
      </w:r>
    </w:p>
    <w:p w14:paraId="2DB447E0" w14:textId="77777777" w:rsidR="00A166AD" w:rsidRPr="00925B0F" w:rsidRDefault="00A166AD" w:rsidP="00A166AD">
      <w:pPr>
        <w:spacing w:line="340" w:lineRule="exact"/>
        <w:rPr>
          <w:rFonts w:ascii="HGPｺﾞｼｯｸM" w:eastAsia="HGPｺﾞｼｯｸM" w:hAnsi="ＭＳ ゴシック"/>
          <w:lang w:eastAsia="zh-TW"/>
        </w:rPr>
      </w:pPr>
    </w:p>
    <w:p w14:paraId="78361624"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（本治験の実施）</w:t>
      </w:r>
    </w:p>
    <w:p w14:paraId="4DFC6501" w14:textId="77777777"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第２条　甲及び乙は、</w:t>
      </w:r>
      <w:r w:rsidR="002B6DDB" w:rsidRPr="00925B0F">
        <w:rPr>
          <w:rFonts w:ascii="HGPｺﾞｼｯｸM" w:eastAsia="HGPｺﾞｼｯｸM" w:hAnsi="ＭＳ ゴシック" w:cs="ＭＳ ゴシック" w:hint="eastAsia"/>
          <w:spacing w:val="0"/>
          <w:szCs w:val="21"/>
        </w:rPr>
        <w:t>医薬品、医療機器等の品質、有効性及び安全性の確保等に関する法律</w:t>
      </w:r>
      <w:r w:rsidR="00E70A16" w:rsidRPr="00925B0F">
        <w:rPr>
          <w:rFonts w:ascii="HGPｺﾞｼｯｸM" w:eastAsia="HGPｺﾞｼｯｸM" w:hAnsi="ＭＳ ゴシック" w:cs="ＭＳ ゴシック" w:hint="eastAsia"/>
          <w:spacing w:val="0"/>
          <w:szCs w:val="21"/>
        </w:rPr>
        <w:t>（以下「医薬品医療機器等法」という）</w:t>
      </w:r>
      <w:r w:rsidRPr="00925B0F">
        <w:rPr>
          <w:rFonts w:ascii="HGPｺﾞｼｯｸM" w:eastAsia="HGPｺﾞｼｯｸM" w:hAnsi="ＭＳ ゴシック" w:cs="ＭＳ ゴシック" w:hint="eastAsia"/>
          <w:spacing w:val="0"/>
          <w:szCs w:val="21"/>
        </w:rPr>
        <w:t>、同施行令、同施行規則、ＧＣＰ省令</w:t>
      </w:r>
      <w:r w:rsidR="007E2BCD"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ＧＣＰ省令に関連する通知</w:t>
      </w:r>
      <w:r w:rsidR="007E2BCD" w:rsidRPr="00925B0F">
        <w:rPr>
          <w:rFonts w:ascii="HGPｺﾞｼｯｸM" w:eastAsia="HGPｺﾞｼｯｸM" w:hAnsi="ＭＳ ゴシック" w:cs="ＭＳ ゴシック" w:hint="eastAsia"/>
          <w:spacing w:val="0"/>
          <w:szCs w:val="21"/>
        </w:rPr>
        <w:t>及びこれらに類する規定</w:t>
      </w:r>
      <w:r w:rsidRPr="00925B0F">
        <w:rPr>
          <w:rFonts w:ascii="HGPｺﾞｼｯｸM" w:eastAsia="HGPｺﾞｼｯｸM" w:hAnsi="ＭＳ ゴシック" w:cs="ＭＳ ゴシック" w:hint="eastAsia"/>
          <w:spacing w:val="0"/>
          <w:szCs w:val="21"/>
        </w:rPr>
        <w:t>(以下これらを総称して「ＧＣＰ省令等」という。)を遵守して、本治験を実施するものとする。</w:t>
      </w:r>
    </w:p>
    <w:p w14:paraId="66BBB000" w14:textId="77777777" w:rsidR="00A166AD" w:rsidRPr="00925B0F" w:rsidRDefault="00925B0F" w:rsidP="00925B0F">
      <w:pPr>
        <w:autoSpaceDE/>
        <w:autoSpaceDN/>
        <w:spacing w:line="340" w:lineRule="exact"/>
        <w:ind w:left="142" w:right="28" w:hanging="140"/>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 xml:space="preserve">２　</w:t>
      </w:r>
      <w:r w:rsidR="00F85197">
        <w:rPr>
          <w:rFonts w:ascii="HGPｺﾞｼｯｸM" w:eastAsia="HGPｺﾞｼｯｸM" w:hAnsi="ＭＳ ゴシック" w:cs="ＭＳ ゴシック" w:hint="eastAsia"/>
          <w:spacing w:val="0"/>
          <w:szCs w:val="21"/>
        </w:rPr>
        <w:t>甲及び乙は、本治験の実施に当たり</w:t>
      </w:r>
      <w:r w:rsidR="00A166AD" w:rsidRPr="00925B0F">
        <w:rPr>
          <w:rFonts w:ascii="HGPｺﾞｼｯｸM" w:eastAsia="HGPｺﾞｼｯｸM" w:hAnsi="ＭＳ ゴシック" w:cs="ＭＳ ゴシック" w:hint="eastAsia"/>
          <w:spacing w:val="0"/>
          <w:szCs w:val="21"/>
        </w:rPr>
        <w:t>、被験者の人権・福祉を最優先するものとし、被験者の安全又はプライバシ－に悪影響を及ぼすおそれのあるすべての行為は、これを行わないものとする。</w:t>
      </w:r>
    </w:p>
    <w:p w14:paraId="495BEBA2" w14:textId="77777777" w:rsidR="00A166AD" w:rsidRPr="00925B0F" w:rsidRDefault="00A166AD" w:rsidP="00A166AD">
      <w:pPr>
        <w:autoSpaceDE/>
        <w:autoSpaceDN/>
        <w:spacing w:line="340" w:lineRule="exact"/>
        <w:ind w:left="220" w:right="28"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甲は、前条の治験実施計画書を遵守して慎重かつ適正に本治験を実施する。</w:t>
      </w:r>
    </w:p>
    <w:p w14:paraId="666B7473" w14:textId="77777777" w:rsidR="007821C8"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４　</w:t>
      </w:r>
      <w:r w:rsidR="00BB1A0B"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は、被験者が本治験に参加する前に、ＧＣＰ省令第５１条第１項各号に掲げる事項を記載した説明文書及び同意文書を作成し、被験者に交付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とともに、当該説明文書に基づいて本治験の内容等を十分に被験者に説明し、本治験への参加について自由意思による同意を文書により</w:t>
      </w:r>
      <w:r w:rsidR="00BB1A0B" w:rsidRPr="00925B0F">
        <w:rPr>
          <w:rFonts w:ascii="HGPｺﾞｼｯｸM" w:eastAsia="HGPｺﾞｼｯｸM" w:hAnsi="ＭＳ ゴシック" w:cs="ＭＳ ゴシック" w:hint="eastAsia"/>
          <w:spacing w:val="0"/>
          <w:szCs w:val="21"/>
        </w:rPr>
        <w:t>得る</w:t>
      </w:r>
      <w:r w:rsidRPr="00925B0F">
        <w:rPr>
          <w:rFonts w:ascii="HGPｺﾞｼｯｸM" w:eastAsia="HGPｺﾞｼｯｸM" w:hAnsi="ＭＳ ゴシック" w:cs="ＭＳ ゴシック" w:hint="eastAsia"/>
          <w:spacing w:val="0"/>
          <w:szCs w:val="21"/>
        </w:rPr>
        <w:t>ものとする。また、同意取得後に、同意文書の写を被験者に交付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w:t>
      </w:r>
      <w:r w:rsidR="00315799" w:rsidRPr="00925B0F">
        <w:rPr>
          <w:rFonts w:ascii="HGPｺﾞｼｯｸM" w:eastAsia="HGPｺﾞｼｯｸM" w:hAnsi="ＭＳ ゴシック" w:cs="ＭＳ ゴシック" w:hint="eastAsia"/>
          <w:spacing w:val="0"/>
          <w:szCs w:val="21"/>
        </w:rPr>
        <w:t>取得するものとする</w:t>
      </w:r>
      <w:r w:rsidRPr="00925B0F">
        <w:rPr>
          <w:rFonts w:ascii="HGPｺﾞｼｯｸM" w:eastAsia="HGPｺﾞｼｯｸM" w:hAnsi="ＭＳ ゴシック" w:cs="ＭＳ ゴシック" w:hint="eastAsia"/>
          <w:spacing w:val="0"/>
          <w:szCs w:val="21"/>
        </w:rPr>
        <w:t>。</w:t>
      </w:r>
    </w:p>
    <w:p w14:paraId="435F4E5F" w14:textId="77777777" w:rsidR="00A166AD"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　甲、治験責任医師及び乙は、ＧＣＰ省令に規定されている通知及び報告を、適切な時期に適切な方法で行わなければならない。</w:t>
      </w:r>
    </w:p>
    <w:p w14:paraId="3A4E703F" w14:textId="77777777" w:rsidR="00A166AD" w:rsidRPr="00925B0F" w:rsidRDefault="00A166A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　甲は、天災その他やむを得ない事由により本治験の継続が困難な場合には、乙と協議を行い、本治験の中止</w:t>
      </w:r>
      <w:r w:rsidRPr="00925B0F">
        <w:rPr>
          <w:rFonts w:ascii="HGPｺﾞｼｯｸM" w:eastAsia="HGPｺﾞｼｯｸM" w:hAnsi="ＭＳ ゴシック" w:cs="ＭＳ ゴシック" w:hint="eastAsia"/>
          <w:spacing w:val="0"/>
          <w:szCs w:val="21"/>
        </w:rPr>
        <w:lastRenderedPageBreak/>
        <w:t>又は治験期間の延長をすることができる。</w:t>
      </w:r>
    </w:p>
    <w:p w14:paraId="6E3503A4"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p>
    <w:p w14:paraId="02D993DB" w14:textId="77777777" w:rsidR="002D4A0D" w:rsidRPr="00925B0F" w:rsidRDefault="002D4A0D" w:rsidP="008F3355">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＜乙が開発業務受託機関を利用する場合＞</w:t>
      </w:r>
    </w:p>
    <w:p w14:paraId="7009F3F9" w14:textId="77777777" w:rsidR="002D4A0D" w:rsidRPr="00925B0F" w:rsidRDefault="002D4A0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７　乙は本治験に係わる以下の業務を開発業務受託機関（以下「当該受託者」という。）へ委託する。なお、当該受託者は以下記載の者とする。</w:t>
      </w:r>
    </w:p>
    <w:p w14:paraId="48E1993C"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の交付に関する業務</w:t>
      </w:r>
    </w:p>
    <w:p w14:paraId="11C0746E"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二　治験のモニタリングに関する業務</w:t>
      </w:r>
    </w:p>
    <w:p w14:paraId="1F3F6D70"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三　症例報告書の回収及び原資料等の照合に関する業務</w:t>
      </w:r>
    </w:p>
    <w:p w14:paraId="5F56347B"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四　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の回収に関する業務</w:t>
      </w:r>
    </w:p>
    <w:p w14:paraId="092847E0"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五　</w:t>
      </w:r>
      <w:r w:rsidR="0026349D" w:rsidRPr="00925B0F">
        <w:rPr>
          <w:rFonts w:ascii="HGPｺﾞｼｯｸM" w:eastAsia="HGPｺﾞｼｯｸM" w:hAnsi="ＭＳ ゴシック" w:cs="ＭＳ ゴシック" w:hint="eastAsia"/>
          <w:spacing w:val="0"/>
          <w:szCs w:val="21"/>
        </w:rPr>
        <w:t>治験の終了に関する業務</w:t>
      </w:r>
    </w:p>
    <w:p w14:paraId="695A1325" w14:textId="77777777" w:rsidR="0026349D" w:rsidRPr="00925B0F" w:rsidRDefault="0026349D" w:rsidP="00925B0F">
      <w:pPr>
        <w:autoSpaceDE/>
        <w:autoSpaceDN/>
        <w:spacing w:line="340" w:lineRule="exact"/>
        <w:ind w:right="28" w:firstLine="840"/>
        <w:rPr>
          <w:rFonts w:ascii="HGPｺﾞｼｯｸM" w:eastAsia="HGPｺﾞｼｯｸM" w:hAnsi="ＭＳ ゴシック"/>
          <w:spacing w:val="4"/>
          <w:sz w:val="26"/>
          <w:szCs w:val="26"/>
          <w:u w:val="single"/>
        </w:rPr>
      </w:pPr>
      <w:r w:rsidRPr="00925B0F">
        <w:rPr>
          <w:rFonts w:ascii="HGPｺﾞｼｯｸM" w:eastAsia="HGPｺﾞｼｯｸM" w:hAnsi="ＭＳ ゴシック" w:cs="ＭＳ ゴシック" w:hint="eastAsia"/>
          <w:spacing w:val="0"/>
          <w:szCs w:val="21"/>
          <w:u w:val="single"/>
        </w:rPr>
        <w:t>受託者の住所</w:t>
      </w:r>
      <w:r w:rsid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ＭＳ ゴシック" w:cs="ＭＳ ゴシック" w:hint="eastAsia"/>
          <w:spacing w:val="0"/>
          <w:szCs w:val="21"/>
          <w:u w:val="single"/>
        </w:rPr>
        <w:t xml:space="preserve">　　　　　　　　　　　　　　　　</w:t>
      </w:r>
    </w:p>
    <w:p w14:paraId="3F9D6A2D" w14:textId="77777777" w:rsidR="00A166AD" w:rsidRPr="00925B0F" w:rsidRDefault="00951D07" w:rsidP="00925B0F">
      <w:pPr>
        <w:autoSpaceDE/>
        <w:autoSpaceDN/>
        <w:spacing w:line="240" w:lineRule="auto"/>
        <w:ind w:firstLine="840"/>
        <w:rPr>
          <w:rFonts w:ascii="HGPｺﾞｼｯｸM" w:eastAsia="HGPｺﾞｼｯｸM" w:hAnsi="ＭＳ ゴシック"/>
          <w:spacing w:val="4"/>
          <w:szCs w:val="21"/>
          <w:u w:val="single"/>
        </w:rPr>
      </w:pPr>
      <w:r w:rsidRPr="00925B0F">
        <w:rPr>
          <w:rFonts w:ascii="HGPｺﾞｼｯｸM" w:eastAsia="HGPｺﾞｼｯｸM" w:hAnsi="ＭＳ ゴシック" w:hint="eastAsia"/>
          <w:spacing w:val="4"/>
          <w:szCs w:val="21"/>
          <w:u w:val="single"/>
        </w:rPr>
        <w:t>受託者の</w:t>
      </w:r>
      <w:r w:rsidR="0082564E" w:rsidRPr="00925B0F">
        <w:rPr>
          <w:rFonts w:ascii="HGPｺﾞｼｯｸM" w:eastAsia="HGPｺﾞｼｯｸM" w:hAnsi="ＭＳ ゴシック" w:hint="eastAsia"/>
          <w:spacing w:val="4"/>
          <w:szCs w:val="21"/>
          <w:u w:val="single"/>
        </w:rPr>
        <w:t>名称</w:t>
      </w:r>
      <w:r w:rsidRPr="00925B0F">
        <w:rPr>
          <w:rFonts w:ascii="HGPｺﾞｼｯｸM" w:eastAsia="HGPｺﾞｼｯｸM" w:hAnsi="ＭＳ ゴシック" w:hint="eastAsia"/>
          <w:spacing w:val="4"/>
          <w:szCs w:val="21"/>
          <w:u w:val="single"/>
        </w:rPr>
        <w:t xml:space="preserve">　</w:t>
      </w:r>
      <w:r w:rsidR="00925B0F">
        <w:rPr>
          <w:rFonts w:ascii="HGPｺﾞｼｯｸM" w:eastAsia="HGPｺﾞｼｯｸM" w:hAnsi="ＭＳ ゴシック" w:hint="eastAsia"/>
          <w:spacing w:val="4"/>
          <w:szCs w:val="21"/>
          <w:u w:val="single"/>
        </w:rPr>
        <w:t xml:space="preserve"> </w:t>
      </w:r>
      <w:r w:rsidRPr="00925B0F">
        <w:rPr>
          <w:rFonts w:ascii="HGPｺﾞｼｯｸM" w:eastAsia="HGPｺﾞｼｯｸM" w:hAnsi="ＭＳ ゴシック" w:hint="eastAsia"/>
          <w:spacing w:val="4"/>
          <w:szCs w:val="21"/>
          <w:u w:val="single"/>
        </w:rPr>
        <w:t xml:space="preserve">　　　　　　　　　　　　　　</w:t>
      </w:r>
    </w:p>
    <w:p w14:paraId="14FF243B" w14:textId="77777777" w:rsidR="0026349D" w:rsidRPr="00925B0F" w:rsidRDefault="0026349D" w:rsidP="00A166AD">
      <w:pPr>
        <w:autoSpaceDE/>
        <w:autoSpaceDN/>
        <w:spacing w:line="240" w:lineRule="auto"/>
        <w:rPr>
          <w:rFonts w:ascii="HGPｺﾞｼｯｸM" w:eastAsia="HGPｺﾞｼｯｸM" w:hAnsi="ＭＳ ゴシック"/>
          <w:spacing w:val="4"/>
          <w:sz w:val="26"/>
          <w:szCs w:val="26"/>
        </w:rPr>
      </w:pPr>
    </w:p>
    <w:p w14:paraId="1B1DA3C8"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（副作用情報等）</w:t>
      </w:r>
    </w:p>
    <w:p w14:paraId="5B20F9E9" w14:textId="77777777" w:rsidR="00A166AD" w:rsidRPr="00925B0F" w:rsidRDefault="00A166AD" w:rsidP="00925B0F">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第３条　乙は、</w:t>
      </w:r>
      <w:r w:rsidR="0090718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w:t>
      </w:r>
      <w:r w:rsidR="001E31F2"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第８０条の２第６項に規定する事項を知</w:t>
      </w:r>
      <w:r w:rsidR="00D4251A" w:rsidRPr="00925B0F">
        <w:rPr>
          <w:rFonts w:ascii="HGPｺﾞｼｯｸM" w:eastAsia="HGPｺﾞｼｯｸM" w:hAnsi="ＭＳ ゴシック" w:cs="ＭＳ ゴシック" w:hint="eastAsia"/>
          <w:spacing w:val="0"/>
          <w:szCs w:val="21"/>
        </w:rPr>
        <w:t>り</w:t>
      </w:r>
      <w:r w:rsidR="00B9226C" w:rsidRPr="00925B0F">
        <w:rPr>
          <w:rFonts w:ascii="HGPｺﾞｼｯｸM" w:eastAsia="HGPｺﾞｼｯｸM" w:hAnsi="ＭＳ ゴシック" w:cs="ＭＳ ゴシック" w:hint="eastAsia"/>
          <w:spacing w:val="0"/>
          <w:szCs w:val="21"/>
        </w:rPr>
        <w:t>得た場合</w:t>
      </w:r>
      <w:r w:rsidR="00D4251A" w:rsidRPr="00925B0F">
        <w:rPr>
          <w:rFonts w:ascii="HGPｺﾞｼｯｸM" w:eastAsia="HGPｺﾞｼｯｸM" w:hAnsi="ＭＳ ゴシック" w:cs="ＭＳ ゴシック" w:hint="eastAsia"/>
          <w:spacing w:val="0"/>
          <w:szCs w:val="21"/>
        </w:rPr>
        <w:t>、ＧＣＰ省令第２０条</w:t>
      </w:r>
      <w:r w:rsidR="00B9226C" w:rsidRPr="00925B0F">
        <w:rPr>
          <w:rFonts w:ascii="HGPｺﾞｼｯｸM" w:eastAsia="HGPｺﾞｼｯｸM" w:hAnsi="ＭＳ ゴシック" w:cs="ＭＳ ゴシック" w:hint="eastAsia"/>
          <w:spacing w:val="0"/>
          <w:szCs w:val="21"/>
        </w:rPr>
        <w:t>第２項又は</w:t>
      </w:r>
      <w:r w:rsidR="00D4251A" w:rsidRPr="00925B0F">
        <w:rPr>
          <w:rFonts w:ascii="HGPｺﾞｼｯｸM" w:eastAsia="HGPｺﾞｼｯｸM" w:hAnsi="ＭＳ ゴシック" w:cs="ＭＳ ゴシック" w:hint="eastAsia"/>
          <w:spacing w:val="0"/>
          <w:szCs w:val="21"/>
        </w:rPr>
        <w:t>第３項に</w:t>
      </w:r>
      <w:r w:rsidR="00B9226C" w:rsidRPr="00925B0F">
        <w:rPr>
          <w:rFonts w:ascii="HGPｺﾞｼｯｸM" w:eastAsia="HGPｺﾞｼｯｸM" w:hAnsi="ＭＳ ゴシック" w:cs="ＭＳ ゴシック" w:hint="eastAsia"/>
          <w:spacing w:val="0"/>
          <w:szCs w:val="21"/>
        </w:rPr>
        <w:t>基づき</w:t>
      </w:r>
      <w:r w:rsidRPr="00925B0F">
        <w:rPr>
          <w:rFonts w:ascii="HGPｺﾞｼｯｸM" w:eastAsia="HGPｺﾞｼｯｸM" w:hAnsi="ＭＳ ゴシック" w:cs="ＭＳ ゴシック" w:hint="eastAsia"/>
          <w:spacing w:val="0"/>
          <w:szCs w:val="21"/>
        </w:rPr>
        <w:t>その旨を治験責任医師及び甲に文書で通知する。</w:t>
      </w:r>
    </w:p>
    <w:p w14:paraId="1B2039B6" w14:textId="77777777"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治験責任医師は、</w:t>
      </w:r>
      <w:r w:rsidR="0090718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について、ＧＣＰ省令第４８条第２項に規定する</w:t>
      </w:r>
      <w:r w:rsidR="00FC4DD3">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の副作用によるものと疑われる死亡その他の重篤な有害事象の発生を認めたときは、直ちに甲及び乙に通知する。</w:t>
      </w:r>
    </w:p>
    <w:p w14:paraId="3E52BB55" w14:textId="77777777"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w:t>
      </w:r>
      <w:r w:rsidR="0090718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の品質、有効性及び安全性に関する事項その他の治験を適正に行うために重要な情報を知ったときは、直ちにこれを治験責任医師及び甲に通知し、</w:t>
      </w:r>
      <w:r w:rsidR="00D4251A" w:rsidRPr="00925B0F">
        <w:rPr>
          <w:rFonts w:ascii="HGPｺﾞｼｯｸM" w:eastAsia="HGPｺﾞｼｯｸM" w:hAnsi="ＭＳ ゴシック" w:cs="ＭＳ ゴシック" w:hint="eastAsia"/>
          <w:spacing w:val="0"/>
          <w:szCs w:val="21"/>
        </w:rPr>
        <w:t>必要に応じ</w:t>
      </w:r>
      <w:r w:rsidRPr="00925B0F">
        <w:rPr>
          <w:rFonts w:ascii="HGPｺﾞｼｯｸM" w:eastAsia="HGPｺﾞｼｯｸM" w:hAnsi="ＭＳ ゴシック" w:cs="ＭＳ ゴシック" w:hint="eastAsia"/>
          <w:spacing w:val="0"/>
          <w:szCs w:val="21"/>
        </w:rPr>
        <w:t>速やかに治験実施計画書及び治験薬概要書の改訂その他必要な措置を講ずるものとする。</w:t>
      </w:r>
    </w:p>
    <w:p w14:paraId="06E978E9" w14:textId="77777777" w:rsidR="00A166AD" w:rsidRPr="00925B0F" w:rsidRDefault="00A166AD" w:rsidP="00A166AD">
      <w:pPr>
        <w:autoSpaceDE/>
        <w:autoSpaceDN/>
        <w:spacing w:line="340" w:lineRule="exact"/>
        <w:ind w:left="360" w:right="28"/>
        <w:rPr>
          <w:rFonts w:ascii="HGPｺﾞｼｯｸM" w:eastAsia="HGPｺﾞｼｯｸM" w:hAnsi="ＭＳ ゴシック"/>
          <w:spacing w:val="4"/>
          <w:sz w:val="26"/>
          <w:szCs w:val="26"/>
        </w:rPr>
      </w:pPr>
    </w:p>
    <w:p w14:paraId="45D02BA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（治験の継続審査等）</w:t>
      </w:r>
    </w:p>
    <w:p w14:paraId="5E26A70A" w14:textId="77777777" w:rsidR="00A166AD" w:rsidRPr="00925B0F" w:rsidRDefault="00A166AD" w:rsidP="00A166AD">
      <w:pPr>
        <w:autoSpaceDE/>
        <w:autoSpaceDN/>
        <w:spacing w:line="340" w:lineRule="exact"/>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第４条　甲は、次の場合、</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治験を継続して行うことの適否について、治験審査委員会の意見を聴くものとする。</w:t>
      </w:r>
    </w:p>
    <w:p w14:paraId="0BE30586" w14:textId="77777777" w:rsidR="00A166AD" w:rsidRPr="00925B0F" w:rsidRDefault="00A166AD" w:rsidP="006F4594">
      <w:pPr>
        <w:tabs>
          <w:tab w:val="left" w:pos="284"/>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一　</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治験の期間が１年を超える場合</w:t>
      </w:r>
    </w:p>
    <w:p w14:paraId="1F57A5D2" w14:textId="77777777" w:rsidR="00A166AD" w:rsidRPr="00925B0F" w:rsidRDefault="00A166AD" w:rsidP="006F4594">
      <w:pPr>
        <w:tabs>
          <w:tab w:val="left" w:pos="-198"/>
        </w:tabs>
        <w:autoSpaceDE/>
        <w:autoSpaceDN/>
        <w:spacing w:line="340" w:lineRule="exact"/>
        <w:ind w:left="536" w:hanging="394"/>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ＧＣＰ省令第２０条第２項</w:t>
      </w:r>
      <w:r w:rsidR="00B9226C"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第３項、同第４８条第２項又は同第５４条第３項の規定に基づき通知又は報告を受けた場合</w:t>
      </w:r>
    </w:p>
    <w:p w14:paraId="00812F5A" w14:textId="77777777" w:rsidR="00A166AD" w:rsidRPr="00925B0F" w:rsidRDefault="00A166AD" w:rsidP="006F4594">
      <w:pPr>
        <w:tabs>
          <w:tab w:val="left" w:pos="-198"/>
        </w:tabs>
        <w:autoSpaceDE/>
        <w:autoSpaceDN/>
        <w:spacing w:line="340" w:lineRule="exact"/>
        <w:ind w:left="700" w:right="28" w:hanging="55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その他、甲が治験審査委員会の意見を求める必要があると認めた場合</w:t>
      </w:r>
    </w:p>
    <w:p w14:paraId="77023CCD"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甲は、前項の治験審査委員会の意見及び当該意見に基づく甲の指示又は決定を、治験責任医師及び乙に文書で通知する。</w:t>
      </w:r>
    </w:p>
    <w:p w14:paraId="2BE36BA7" w14:textId="77777777" w:rsidR="00A166AD" w:rsidRPr="00925B0F" w:rsidRDefault="00A166AD" w:rsidP="00A166AD">
      <w:pPr>
        <w:autoSpaceDE/>
        <w:autoSpaceDN/>
        <w:spacing w:line="340" w:lineRule="exact"/>
        <w:ind w:left="648" w:right="172" w:hanging="430"/>
        <w:rPr>
          <w:rFonts w:ascii="HGPｺﾞｼｯｸM" w:eastAsia="HGPｺﾞｼｯｸM" w:hAnsi="ＭＳ ゴシック"/>
          <w:spacing w:val="4"/>
          <w:sz w:val="26"/>
          <w:szCs w:val="26"/>
        </w:rPr>
      </w:pPr>
    </w:p>
    <w:p w14:paraId="4EA5A954"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（治験の中止等）</w:t>
      </w:r>
    </w:p>
    <w:p w14:paraId="445DD62E" w14:textId="77777777" w:rsidR="00A166AD" w:rsidRPr="00925B0F" w:rsidRDefault="00A166AD" w:rsidP="00A166AD">
      <w:pPr>
        <w:autoSpaceDE/>
        <w:autoSpaceDN/>
        <w:spacing w:line="340" w:lineRule="exact"/>
        <w:ind w:left="648" w:right="172" w:hanging="64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第５条　乙は、次の場合、その理由を添えて、速やかに甲に文書で通知する。</w:t>
      </w:r>
    </w:p>
    <w:p w14:paraId="5EEE744E" w14:textId="77777777" w:rsidR="00A166AD" w:rsidRPr="00925B0F" w:rsidRDefault="00A166AD" w:rsidP="006F4594">
      <w:pPr>
        <w:autoSpaceDE/>
        <w:autoSpaceDN/>
        <w:spacing w:line="340" w:lineRule="exact"/>
        <w:ind w:right="-10"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本治験を中断し、又は中止する場合</w:t>
      </w:r>
    </w:p>
    <w:p w14:paraId="7CF0CD1E" w14:textId="77777777" w:rsidR="00A166AD" w:rsidRPr="00925B0F" w:rsidRDefault="00A166AD" w:rsidP="006F4594">
      <w:pPr>
        <w:autoSpaceDE/>
        <w:autoSpaceDN/>
        <w:spacing w:line="340" w:lineRule="exact"/>
        <w:ind w:leftChars="74" w:left="282"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本治験により収集された治験成績に関する資料を被験薬に係る医薬品製造販売承認申請書に添付しないことを決定した場合</w:t>
      </w:r>
    </w:p>
    <w:p w14:paraId="3CF9F09C" w14:textId="77777777" w:rsidR="00A166AD" w:rsidRPr="00925B0F" w:rsidRDefault="00A166AD" w:rsidP="00A166AD">
      <w:pPr>
        <w:autoSpaceDE/>
        <w:autoSpaceDN/>
        <w:spacing w:line="340" w:lineRule="exact"/>
        <w:ind w:left="134" w:hanging="13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甲は、治験責任医師から次の報告を受けた場合は、速やかにこれを治験審査委員会及び乙に文書で通知する。</w:t>
      </w:r>
    </w:p>
    <w:p w14:paraId="5B905C20" w14:textId="77777777" w:rsidR="00A166AD" w:rsidRPr="00925B0F" w:rsidRDefault="00A166AD" w:rsidP="006F4594">
      <w:pPr>
        <w:autoSpaceDE/>
        <w:autoSpaceDN/>
        <w:spacing w:line="340" w:lineRule="exact"/>
        <w:ind w:left="284" w:right="-10"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本治験を中断し、又は中止する旨及びその理由</w:t>
      </w:r>
    </w:p>
    <w:p w14:paraId="4C2B0E18" w14:textId="77777777" w:rsidR="00A166AD" w:rsidRDefault="00A166AD" w:rsidP="006F4594">
      <w:pPr>
        <w:autoSpaceDE/>
        <w:autoSpaceDN/>
        <w:spacing w:line="340" w:lineRule="exact"/>
        <w:ind w:left="284" w:right="-10"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二　本治験を終了する旨及び治験結果の概要</w:t>
      </w:r>
    </w:p>
    <w:p w14:paraId="2AC879B9" w14:textId="77777777" w:rsidR="00907181" w:rsidRDefault="00907181" w:rsidP="006F4594">
      <w:pPr>
        <w:autoSpaceDE/>
        <w:autoSpaceDN/>
        <w:spacing w:line="340" w:lineRule="exact"/>
        <w:ind w:left="284" w:right="-10" w:hanging="142"/>
        <w:rPr>
          <w:ins w:id="5" w:author="加藤　安奈／Kato,Anna" w:date="2024-03-27T09:49:00Z"/>
          <w:rFonts w:ascii="HGPｺﾞｼｯｸM" w:eastAsia="HGPｺﾞｼｯｸM" w:hAnsi="ＭＳ ゴシック" w:cs="ＭＳ ゴシック"/>
          <w:spacing w:val="0"/>
          <w:szCs w:val="21"/>
        </w:rPr>
      </w:pPr>
    </w:p>
    <w:p w14:paraId="67F2813A" w14:textId="77777777"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の管理等）</w:t>
      </w:r>
    </w:p>
    <w:p w14:paraId="5D5471CC"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lastRenderedPageBreak/>
        <w:t>第６条　乙は、治験薬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を、ＧＣＰ省令第１６条及び第１７条の規定に従って製造</w:t>
      </w:r>
      <w:r w:rsidR="00D4251A" w:rsidRPr="00925B0F">
        <w:rPr>
          <w:rFonts w:ascii="HGPｺﾞｼｯｸM" w:eastAsia="HGPｺﾞｼｯｸM" w:hAnsi="ＭＳ ゴシック" w:cs="ＭＳ ゴシック" w:hint="eastAsia"/>
          <w:spacing w:val="0"/>
          <w:szCs w:val="21"/>
        </w:rPr>
        <w:t>又は管理</w:t>
      </w:r>
      <w:r w:rsidRPr="00925B0F">
        <w:rPr>
          <w:rFonts w:ascii="HGPｺﾞｼｯｸM" w:eastAsia="HGPｺﾞｼｯｸM" w:hAnsi="ＭＳ ゴシック" w:cs="ＭＳ ゴシック" w:hint="eastAsia"/>
          <w:spacing w:val="0"/>
          <w:szCs w:val="21"/>
        </w:rPr>
        <w:t>し、契約締結後速やかに、その取扱方法を説明した文書とともに、これを甲に交付する。</w:t>
      </w:r>
    </w:p>
    <w:p w14:paraId="0B9E9640" w14:textId="77777777" w:rsidR="00A166AD" w:rsidRPr="00925B0F" w:rsidRDefault="00A166AD" w:rsidP="00A166AD">
      <w:pPr>
        <w:autoSpaceDE/>
        <w:autoSpaceDN/>
        <w:spacing w:line="340" w:lineRule="exact"/>
        <w:ind w:left="220" w:right="-1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甲は、前項により乙から受領した治験薬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を本治験にのみ使用する。</w:t>
      </w:r>
    </w:p>
    <w:p w14:paraId="5DF6C162" w14:textId="77777777"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甲は、治験薬管理者を選任するものとし、治験薬管理者に、</w:t>
      </w:r>
      <w:r w:rsidR="00FC4DD3">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の取扱い及び保管・管理並びにそれらの記録に際して従うべき指示を記載した乙作成の手順書に従った措置を適切に実施させる。</w:t>
      </w:r>
    </w:p>
    <w:p w14:paraId="5E65A5EA"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7C9AEFA0" w14:textId="77777777"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（モニタリング等への協力及び被験者の秘密の保全）</w:t>
      </w:r>
    </w:p>
    <w:p w14:paraId="5EE7C35C" w14:textId="77777777"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7C3E9289" w14:textId="77777777"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0788841D" w14:textId="77777777"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p>
    <w:p w14:paraId="1B410735"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（症例報告書の提出）</w:t>
      </w:r>
    </w:p>
    <w:p w14:paraId="28BE3859"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第８条　</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は、本治験を実施した結果につき、治験実施計画書に従って、速やかに正確かつ完全な症例報告書を作成し、乙に提出する。</w:t>
      </w:r>
    </w:p>
    <w:p w14:paraId="24847BBC"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前項の症例報告書の作成・提出、又は作成・提出された症例報告書の変更・修正に当たっては、</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は、乙作成の手順書に従い、これを行</w:t>
      </w:r>
      <w:r w:rsidR="001816E7" w:rsidRPr="00925B0F">
        <w:rPr>
          <w:rFonts w:ascii="HGPｺﾞｼｯｸM" w:eastAsia="HGPｺﾞｼｯｸM" w:hAnsi="ＭＳ ゴシック" w:cs="ＭＳ ゴシック" w:hint="eastAsia"/>
          <w:spacing w:val="0"/>
          <w:szCs w:val="21"/>
        </w:rPr>
        <w:t>う</w:t>
      </w:r>
      <w:r w:rsidRPr="00925B0F">
        <w:rPr>
          <w:rFonts w:ascii="HGPｺﾞｼｯｸM" w:eastAsia="HGPｺﾞｼｯｸM" w:hAnsi="ＭＳ ゴシック" w:cs="ＭＳ ゴシック" w:hint="eastAsia"/>
          <w:spacing w:val="0"/>
          <w:szCs w:val="21"/>
        </w:rPr>
        <w:t>ものとする。</w:t>
      </w:r>
    </w:p>
    <w:p w14:paraId="098BA72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4D974992" w14:textId="77777777"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（機密保持及び治験結果の公表等）</w:t>
      </w:r>
    </w:p>
    <w:p w14:paraId="3FEE42CD"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第９条　甲は、本治験に関して乙から開示された資料その他の情報及び本治験の結果得られた情報については、乙の事前の文書による承諾なしに第三者に</w:t>
      </w:r>
      <w:r w:rsidR="00907181">
        <w:rPr>
          <w:rFonts w:ascii="HGPｺﾞｼｯｸM" w:eastAsia="HGPｺﾞｼｯｸM" w:hAnsi="ＭＳ ゴシック" w:cs="ＭＳ ゴシック" w:hint="eastAsia"/>
          <w:spacing w:val="0"/>
          <w:szCs w:val="21"/>
        </w:rPr>
        <w:t>公表</w:t>
      </w:r>
      <w:r w:rsidRPr="00925B0F">
        <w:rPr>
          <w:rFonts w:ascii="HGPｺﾞｼｯｸM" w:eastAsia="HGPｺﾞｼｯｸM" w:hAnsi="ＭＳ ゴシック" w:cs="ＭＳ ゴシック" w:hint="eastAsia"/>
          <w:spacing w:val="0"/>
          <w:szCs w:val="21"/>
        </w:rPr>
        <w:t>してはならない。</w:t>
      </w:r>
      <w:r w:rsidR="00907181" w:rsidRPr="00907181">
        <w:rPr>
          <w:rFonts w:ascii="HGPｺﾞｼｯｸM" w:eastAsia="HGPｺﾞｼｯｸM" w:hAnsi="ＭＳ ゴシック" w:cs="ＭＳ ゴシック" w:hint="eastAsia"/>
          <w:spacing w:val="0"/>
          <w:szCs w:val="21"/>
        </w:rPr>
        <w:t>また乙は、 本治験に関して甲から開示された資料その他の情報については、甲の事前の文書による承諾なしに第三者に公表してはならず、本契約の履行以外の目的で使用してはならない。</w:t>
      </w:r>
    </w:p>
    <w:p w14:paraId="3285875E"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甲は、本治験により得られた情報を専門の学会等外部に公表する場合には、事前に文書により乙の承諾を得るものとする。</w:t>
      </w:r>
    </w:p>
    <w:p w14:paraId="47A6F345"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乙は、本治験により得られた情報を被験薬に係る医薬品製造販売承認申請等の目的で自由に使用することができる。また、乙は、当該情報を製品情報概要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使用することができるものとする。なお、</w:t>
      </w:r>
      <w:r w:rsidR="00D4251A" w:rsidRPr="00925B0F">
        <w:rPr>
          <w:rFonts w:ascii="HGPｺﾞｼｯｸM" w:eastAsia="HGPｺﾞｼｯｸM" w:hAnsi="ＭＳ ゴシック" w:cs="ＭＳ ゴシック" w:hint="eastAsia"/>
          <w:spacing w:val="0"/>
          <w:szCs w:val="21"/>
        </w:rPr>
        <w:t>甲からの情報であることを特定できる状態で</w:t>
      </w:r>
      <w:r w:rsidRPr="00925B0F">
        <w:rPr>
          <w:rFonts w:ascii="HGPｺﾞｼｯｸM" w:eastAsia="HGPｺﾞｼｯｸM" w:hAnsi="ＭＳ ゴシック" w:cs="ＭＳ ゴシック" w:hint="eastAsia"/>
          <w:spacing w:val="0"/>
          <w:szCs w:val="21"/>
        </w:rPr>
        <w:t>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使用する場合には、あらかじめ甲の承諾を得た上でこれを行うものとする。</w:t>
      </w:r>
    </w:p>
    <w:p w14:paraId="6ACF7AE6"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34AACBC8"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（記録等の保存）</w:t>
      </w:r>
    </w:p>
    <w:p w14:paraId="175885CF"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第１０条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3A121AFC" w14:textId="77777777" w:rsidR="00A166AD" w:rsidRPr="00925B0F" w:rsidRDefault="00A166AD" w:rsidP="006F4594">
      <w:pPr>
        <w:autoSpaceDE/>
        <w:autoSpaceDN/>
        <w:spacing w:line="340" w:lineRule="exact"/>
        <w:ind w:left="141" w:right="8"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製造販売後臨床試験においては、被験薬に係る医薬品の再審査又は再評価が終了した日とする。ただし、乙がこれよりも長期間の保存を必要とする場合には、保存期間及び保存方法について甲乙協議し決定するものとする。</w:t>
      </w:r>
    </w:p>
    <w:p w14:paraId="63A205A5"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乙が保存しなければならない記録等の保存期間は、ＧＣＰ省令等及び</w:t>
      </w:r>
      <w:r w:rsidR="002D34F7"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施行規則第１０１条で規定する期間とする。</w:t>
      </w:r>
    </w:p>
    <w:p w14:paraId="59BF6B73" w14:textId="77777777" w:rsidR="00A166AD" w:rsidRDefault="00A166AD" w:rsidP="006F4594">
      <w:pPr>
        <w:autoSpaceDE/>
        <w:autoSpaceDN/>
        <w:spacing w:line="340" w:lineRule="exact"/>
        <w:ind w:left="142" w:right="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乙は、被験薬に係る医薬品製造販売承認が得られた場合、開発を中止した場合又は記録等の保存を要しな</w:t>
      </w:r>
      <w:r w:rsidRPr="00925B0F">
        <w:rPr>
          <w:rFonts w:ascii="HGPｺﾞｼｯｸM" w:eastAsia="HGPｺﾞｼｯｸM" w:hAnsi="ＭＳ ゴシック" w:cs="ＭＳ ゴシック" w:hint="eastAsia"/>
          <w:spacing w:val="0"/>
          <w:szCs w:val="21"/>
        </w:rPr>
        <w:lastRenderedPageBreak/>
        <w:t>くなった場合には、これを遅滞なく甲に通知するものとする。</w:t>
      </w:r>
    </w:p>
    <w:p w14:paraId="1F89F2D2" w14:textId="77777777" w:rsidR="00A166AD" w:rsidRPr="00925B0F" w:rsidRDefault="00A166AD" w:rsidP="00A166AD">
      <w:pPr>
        <w:autoSpaceDE/>
        <w:autoSpaceDN/>
        <w:spacing w:line="240" w:lineRule="auto"/>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（本治験に係る費用及びその支払方法）</w:t>
      </w:r>
      <w:r w:rsidRPr="00925B0F">
        <w:rPr>
          <w:rFonts w:ascii="HGPｺﾞｼｯｸM" w:eastAsia="HGPｺﾞｼｯｸM" w:hAnsi="ＭＳ ゴシック" w:hint="eastAsia"/>
          <w:spacing w:val="0"/>
          <w:szCs w:val="21"/>
        </w:rPr>
        <w:t xml:space="preserve"> </w:t>
      </w:r>
    </w:p>
    <w:p w14:paraId="0A35262D" w14:textId="77777777" w:rsidR="00A166AD" w:rsidRPr="00925B0F" w:rsidRDefault="00A166AD" w:rsidP="008F3355">
      <w:pPr>
        <w:autoSpaceDE/>
        <w:autoSpaceDN/>
        <w:spacing w:line="240" w:lineRule="auto"/>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第１１条　本治験の委託に関して、乙は甲に対し</w:t>
      </w:r>
      <w:r w:rsidR="00477480"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次の各号</w:t>
      </w:r>
      <w:r w:rsidR="00477480" w:rsidRPr="00925B0F">
        <w:rPr>
          <w:rFonts w:ascii="HGPｺﾞｼｯｸM" w:eastAsia="HGPｺﾞｼｯｸM" w:hAnsi="ＭＳ ゴシック" w:cs="ＭＳ ゴシック" w:hint="eastAsia"/>
          <w:spacing w:val="0"/>
          <w:szCs w:val="21"/>
        </w:rPr>
        <w:t>の費用を</w:t>
      </w:r>
      <w:r w:rsidRPr="00925B0F">
        <w:rPr>
          <w:rFonts w:ascii="HGPｺﾞｼｯｸM" w:eastAsia="HGPｺﾞｼｯｸM" w:hAnsi="ＭＳ ゴシック" w:cs="ＭＳ ゴシック" w:hint="eastAsia"/>
          <w:spacing w:val="0"/>
          <w:szCs w:val="21"/>
        </w:rPr>
        <w:t>第</w:t>
      </w:r>
      <w:r w:rsidR="00477480" w:rsidRPr="00925B0F">
        <w:rPr>
          <w:rFonts w:ascii="HGPｺﾞｼｯｸM" w:eastAsia="HGPｺﾞｼｯｸM" w:hAnsi="ＭＳ ゴシック" w:cs="ＭＳ ゴシック" w:hint="eastAsia"/>
          <w:spacing w:val="0"/>
          <w:szCs w:val="21"/>
        </w:rPr>
        <w:t>２</w:t>
      </w:r>
      <w:r w:rsidRPr="00925B0F">
        <w:rPr>
          <w:rFonts w:ascii="HGPｺﾞｼｯｸM" w:eastAsia="HGPｺﾞｼｯｸM" w:hAnsi="ＭＳ ゴシック" w:cs="ＭＳ ゴシック" w:hint="eastAsia"/>
          <w:spacing w:val="0"/>
          <w:szCs w:val="21"/>
        </w:rPr>
        <w:t>項に示すところにより支払うものとする。</w:t>
      </w:r>
    </w:p>
    <w:p w14:paraId="3406558E" w14:textId="77777777" w:rsidR="00A166AD" w:rsidRPr="00925B0F" w:rsidRDefault="00A166AD" w:rsidP="006F4594">
      <w:pPr>
        <w:tabs>
          <w:tab w:val="left" w:pos="284"/>
        </w:tabs>
        <w:autoSpaceDE/>
        <w:autoSpaceDN/>
        <w:spacing w:line="340" w:lineRule="exact"/>
        <w:ind w:left="284" w:right="28"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一　本治験に要する費用のうち、</w:t>
      </w:r>
      <w:r w:rsidR="00911F10" w:rsidRPr="00925B0F">
        <w:rPr>
          <w:rFonts w:ascii="HGPｺﾞｼｯｸM" w:eastAsia="HGPｺﾞｼｯｸM" w:hAnsi="ＭＳ ゴシック" w:cs="ＭＳ ゴシック" w:hint="eastAsia"/>
          <w:spacing w:val="0"/>
          <w:szCs w:val="21"/>
        </w:rPr>
        <w:t>観察期で脱落した症例に要する費用、</w:t>
      </w:r>
      <w:r w:rsidRPr="00925B0F">
        <w:rPr>
          <w:rFonts w:ascii="HGPｺﾞｼｯｸM" w:eastAsia="HGPｺﾞｼｯｸM" w:hAnsi="ＭＳ ゴシック" w:cs="ＭＳ ゴシック" w:hint="eastAsia"/>
          <w:spacing w:val="0"/>
          <w:szCs w:val="21"/>
        </w:rPr>
        <w:t>診療に要する費用</w:t>
      </w:r>
      <w:r w:rsidR="00BF7D79" w:rsidRPr="00925B0F">
        <w:rPr>
          <w:rFonts w:ascii="HGPｺﾞｼｯｸM" w:eastAsia="HGPｺﾞｼｯｸM" w:hAnsi="ＭＳ ゴシック" w:cs="ＭＳ ゴシック" w:hint="eastAsia"/>
          <w:spacing w:val="0"/>
          <w:szCs w:val="21"/>
        </w:rPr>
        <w:t>、治験責任医師等に係る</w:t>
      </w:r>
      <w:r w:rsidR="00911F10" w:rsidRPr="00925B0F">
        <w:rPr>
          <w:rFonts w:ascii="HGPｺﾞｼｯｸM" w:eastAsia="HGPｺﾞｼｯｸM" w:hAnsi="ＭＳ ゴシック" w:cs="ＭＳ ゴシック" w:hint="eastAsia"/>
          <w:spacing w:val="0"/>
          <w:szCs w:val="21"/>
        </w:rPr>
        <w:t>会議出席</w:t>
      </w:r>
      <w:r w:rsidR="00BF7D79" w:rsidRPr="00925B0F">
        <w:rPr>
          <w:rFonts w:ascii="HGPｺﾞｼｯｸM" w:eastAsia="HGPｺﾞｼｯｸM" w:hAnsi="ＭＳ ゴシック" w:cs="ＭＳ ゴシック" w:hint="eastAsia"/>
          <w:spacing w:val="0"/>
          <w:szCs w:val="21"/>
        </w:rPr>
        <w:t>旅費</w:t>
      </w:r>
      <w:r w:rsidR="00911F10" w:rsidRPr="00925B0F">
        <w:rPr>
          <w:rFonts w:ascii="HGPｺﾞｼｯｸM" w:eastAsia="HGPｺﾞｼｯｸM" w:hAnsi="ＭＳ ゴシック" w:cs="ＭＳ ゴシック" w:hint="eastAsia"/>
          <w:spacing w:val="0"/>
          <w:szCs w:val="21"/>
        </w:rPr>
        <w:t>（以下「旅費」という。）</w:t>
      </w:r>
      <w:r w:rsidRPr="00925B0F">
        <w:rPr>
          <w:rFonts w:ascii="HGPｺﾞｼｯｸM" w:eastAsia="HGPｺﾞｼｯｸM" w:hAnsi="ＭＳ ゴシック" w:cs="ＭＳ ゴシック" w:hint="eastAsia"/>
          <w:spacing w:val="0"/>
          <w:szCs w:val="21"/>
        </w:rPr>
        <w:t>及び被験者負担軽減費以外のものであって、本治験の適正な実施に必要な費用として算定したもの</w:t>
      </w:r>
    </w:p>
    <w:p w14:paraId="720CEDD1" w14:textId="77777777" w:rsidR="00806F71" w:rsidRPr="00925B0F" w:rsidRDefault="00806F71" w:rsidP="00F737A6">
      <w:pPr>
        <w:autoSpaceDE/>
        <w:autoSpaceDN/>
        <w:spacing w:line="340" w:lineRule="exact"/>
        <w:ind w:left="4111" w:right="28" w:hanging="3425"/>
        <w:rPr>
          <w:rFonts w:ascii="HGPｺﾞｼｯｸM" w:eastAsia="HGPｺﾞｼｯｸM" w:hAnsi="ＭＳ ゴシック" w:cs="ＭＳ ゴシック"/>
          <w:spacing w:val="0"/>
          <w:szCs w:val="21"/>
        </w:rPr>
      </w:pPr>
    </w:p>
    <w:p w14:paraId="750C64D5" w14:textId="77777777" w:rsidR="00806F71" w:rsidRPr="00925B0F" w:rsidRDefault="00806F71" w:rsidP="00806F71">
      <w:pPr>
        <w:autoSpaceDE/>
        <w:autoSpaceDN/>
        <w:spacing w:line="340" w:lineRule="exact"/>
        <w:ind w:left="4111" w:right="28" w:hanging="3425"/>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○事前準備費用・ＩＲＢ費用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3412"/>
      </w:tblGrid>
      <w:tr w:rsidR="00806F71" w:rsidRPr="00925B0F" w14:paraId="048F140D" w14:textId="77777777" w:rsidTr="00121AD6">
        <w:trPr>
          <w:trHeight w:val="340"/>
          <w:jc w:val="center"/>
        </w:trPr>
        <w:tc>
          <w:tcPr>
            <w:tcW w:w="3109" w:type="dxa"/>
            <w:shd w:val="clear" w:color="auto" w:fill="auto"/>
            <w:vAlign w:val="center"/>
          </w:tcPr>
          <w:p w14:paraId="77852D98"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項目</w:t>
            </w:r>
          </w:p>
        </w:tc>
        <w:tc>
          <w:tcPr>
            <w:tcW w:w="3412" w:type="dxa"/>
            <w:shd w:val="clear" w:color="auto" w:fill="auto"/>
            <w:vAlign w:val="center"/>
          </w:tcPr>
          <w:p w14:paraId="4B3327EA"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金額</w:t>
            </w:r>
          </w:p>
        </w:tc>
      </w:tr>
      <w:tr w:rsidR="00806F71" w:rsidRPr="00925B0F" w14:paraId="14BDABFA" w14:textId="77777777" w:rsidTr="00121AD6">
        <w:trPr>
          <w:trHeight w:val="340"/>
          <w:jc w:val="center"/>
        </w:trPr>
        <w:tc>
          <w:tcPr>
            <w:tcW w:w="3109" w:type="dxa"/>
            <w:shd w:val="clear" w:color="auto" w:fill="auto"/>
            <w:vAlign w:val="center"/>
          </w:tcPr>
          <w:p w14:paraId="0000FA9D"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w:t>
            </w:r>
          </w:p>
        </w:tc>
        <w:tc>
          <w:tcPr>
            <w:tcW w:w="3412" w:type="dxa"/>
            <w:shd w:val="clear" w:color="auto" w:fill="auto"/>
            <w:vAlign w:val="center"/>
          </w:tcPr>
          <w:p w14:paraId="409AFBE1" w14:textId="77777777" w:rsidR="00806F71" w:rsidRPr="00925B0F" w:rsidRDefault="00806F71" w:rsidP="00A45B2B">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円</w:t>
            </w:r>
          </w:p>
        </w:tc>
      </w:tr>
      <w:tr w:rsidR="00806F71" w:rsidRPr="00925B0F" w14:paraId="4C39FC81" w14:textId="77777777" w:rsidTr="00121AD6">
        <w:trPr>
          <w:trHeight w:val="340"/>
          <w:jc w:val="center"/>
        </w:trPr>
        <w:tc>
          <w:tcPr>
            <w:tcW w:w="3109" w:type="dxa"/>
            <w:shd w:val="clear" w:color="auto" w:fill="auto"/>
            <w:vAlign w:val="center"/>
          </w:tcPr>
          <w:p w14:paraId="4B7B50DD"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ＩＲＢ費用</w:t>
            </w:r>
            <w:r w:rsidR="00ED4081">
              <w:rPr>
                <w:rFonts w:ascii="HGPｺﾞｼｯｸM" w:eastAsia="HGPｺﾞｼｯｸM" w:hAnsi="ＭＳ ゴシック" w:cs="ＭＳ ゴシック" w:hint="eastAsia"/>
                <w:spacing w:val="0"/>
                <w:szCs w:val="21"/>
              </w:rPr>
              <w:t>（1年目）</w:t>
            </w:r>
          </w:p>
        </w:tc>
        <w:tc>
          <w:tcPr>
            <w:tcW w:w="3412" w:type="dxa"/>
            <w:shd w:val="clear" w:color="auto" w:fill="auto"/>
            <w:vAlign w:val="center"/>
          </w:tcPr>
          <w:p w14:paraId="54DA0D38" w14:textId="77777777" w:rsidR="00806F71" w:rsidRPr="00925B0F" w:rsidRDefault="00806F7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ED4081">
              <w:rPr>
                <w:rFonts w:ascii="HGPｺﾞｼｯｸM" w:eastAsia="HGPｺﾞｼｯｸM" w:hAnsi="ＭＳ ゴシック" w:cs="ＭＳ ゴシック" w:hint="eastAsia"/>
                <w:spacing w:val="0"/>
                <w:szCs w:val="21"/>
              </w:rPr>
              <w:t>３００</w:t>
            </w:r>
            <w:r w:rsidRPr="00925B0F">
              <w:rPr>
                <w:rFonts w:ascii="HGPｺﾞｼｯｸM" w:eastAsia="HGPｺﾞｼｯｸM" w:hAnsi="ＭＳ ゴシック" w:cs="ＭＳ ゴシック" w:hint="eastAsia"/>
                <w:spacing w:val="0"/>
                <w:szCs w:val="21"/>
              </w:rPr>
              <w:t>，</w:t>
            </w:r>
            <w:r w:rsidR="00ED4081">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r w:rsidR="00ED4081" w:rsidRPr="00925B0F" w14:paraId="765305E9" w14:textId="77777777" w:rsidTr="00121AD6">
        <w:trPr>
          <w:trHeight w:val="340"/>
          <w:jc w:val="center"/>
        </w:trPr>
        <w:tc>
          <w:tcPr>
            <w:tcW w:w="3109" w:type="dxa"/>
            <w:shd w:val="clear" w:color="auto" w:fill="auto"/>
            <w:vAlign w:val="center"/>
          </w:tcPr>
          <w:p w14:paraId="6798AE90" w14:textId="77777777"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ED4081">
              <w:rPr>
                <w:rFonts w:ascii="HGPｺﾞｼｯｸM" w:eastAsia="HGPｺﾞｼｯｸM" w:hAnsi="ＭＳ ゴシック" w:cs="ＭＳ ゴシック" w:hint="eastAsia"/>
                <w:spacing w:val="0"/>
                <w:szCs w:val="21"/>
              </w:rPr>
              <w:t>ＩＲＢ費用（</w:t>
            </w:r>
            <w:r>
              <w:rPr>
                <w:rFonts w:ascii="HGPｺﾞｼｯｸM" w:eastAsia="HGPｺﾞｼｯｸM" w:hAnsi="ＭＳ ゴシック" w:cs="ＭＳ ゴシック" w:hint="eastAsia"/>
                <w:spacing w:val="0"/>
                <w:szCs w:val="21"/>
              </w:rPr>
              <w:t>2</w:t>
            </w:r>
            <w:r w:rsidRPr="00ED4081">
              <w:rPr>
                <w:rFonts w:ascii="HGPｺﾞｼｯｸM" w:eastAsia="HGPｺﾞｼｯｸM" w:hAnsi="ＭＳ ゴシック" w:cs="ＭＳ ゴシック" w:hint="eastAsia"/>
                <w:spacing w:val="0"/>
                <w:szCs w:val="21"/>
              </w:rPr>
              <w:t>年目</w:t>
            </w:r>
            <w:r>
              <w:rPr>
                <w:rFonts w:ascii="HGPｺﾞｼｯｸM" w:eastAsia="HGPｺﾞｼｯｸM" w:hAnsi="ＭＳ ゴシック" w:cs="ＭＳ ゴシック" w:hint="eastAsia"/>
                <w:spacing w:val="0"/>
                <w:szCs w:val="21"/>
              </w:rPr>
              <w:t>以降年間</w:t>
            </w:r>
            <w:r w:rsidRPr="00ED4081">
              <w:rPr>
                <w:rFonts w:ascii="HGPｺﾞｼｯｸM" w:eastAsia="HGPｺﾞｼｯｸM" w:hAnsi="ＭＳ ゴシック" w:cs="ＭＳ ゴシック" w:hint="eastAsia"/>
                <w:spacing w:val="0"/>
                <w:szCs w:val="21"/>
              </w:rPr>
              <w:t>）</w:t>
            </w:r>
          </w:p>
        </w:tc>
        <w:tc>
          <w:tcPr>
            <w:tcW w:w="3412" w:type="dxa"/>
            <w:shd w:val="clear" w:color="auto" w:fill="auto"/>
            <w:vAlign w:val="center"/>
          </w:tcPr>
          <w:p w14:paraId="676DB203" w14:textId="77777777"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Pr>
                <w:rFonts w:ascii="HGPｺﾞｼｯｸM" w:eastAsia="HGPｺﾞｼｯｸM" w:hAnsi="ＭＳ ゴシック" w:cs="ＭＳ ゴシック" w:hint="eastAsia"/>
                <w:spacing w:val="0"/>
                <w:szCs w:val="21"/>
              </w:rPr>
              <w:t>１００</w:t>
            </w:r>
            <w:r w:rsidRPr="00925B0F">
              <w:rPr>
                <w:rFonts w:ascii="HGPｺﾞｼｯｸM" w:eastAsia="HGPｺﾞｼｯｸM" w:hAnsi="ＭＳ ゴシック" w:cs="ＭＳ ゴシック" w:hint="eastAsia"/>
                <w:spacing w:val="0"/>
                <w:szCs w:val="21"/>
              </w:rPr>
              <w:t>，</w:t>
            </w:r>
            <w:r>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bl>
    <w:p w14:paraId="6A16C044" w14:textId="77777777" w:rsidR="00477480" w:rsidRDefault="00477480" w:rsidP="00477480">
      <w:pPr>
        <w:autoSpaceDE/>
        <w:autoSpaceDN/>
        <w:spacing w:line="340" w:lineRule="exact"/>
        <w:ind w:leftChars="100" w:left="190" w:right="28" w:firstLineChars="1300" w:firstLine="2730"/>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(消費税額及び地方消費税額（以下「消費税額等」という）抜き)</w:t>
      </w:r>
    </w:p>
    <w:p w14:paraId="05DADE07" w14:textId="77777777" w:rsidR="00E83277" w:rsidRDefault="00ED4081" w:rsidP="00ED4081">
      <w:pPr>
        <w:autoSpaceDE/>
        <w:autoSpaceDN/>
        <w:spacing w:line="340" w:lineRule="exact"/>
        <w:ind w:leftChars="100" w:left="190" w:right="28" w:firstLineChars="761" w:firstLine="137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※2年目以降のIRB費用については、</w:t>
      </w:r>
      <w:r w:rsidR="00E83277">
        <w:rPr>
          <w:rFonts w:ascii="HGPｺﾞｼｯｸM" w:eastAsia="HGPｺﾞｼｯｸM" w:hAnsi="ＭＳ ゴシック" w:cs="ＭＳ ゴシック" w:hint="eastAsia"/>
          <w:color w:val="000000"/>
          <w:spacing w:val="0"/>
          <w:sz w:val="18"/>
          <w:szCs w:val="21"/>
        </w:rPr>
        <w:t>契約締結後</w:t>
      </w:r>
      <w:r w:rsidRPr="00ED4081">
        <w:rPr>
          <w:rFonts w:ascii="HGPｺﾞｼｯｸM" w:eastAsia="HGPｺﾞｼｯｸM" w:hAnsi="ＭＳ ゴシック" w:cs="ＭＳ ゴシック" w:hint="eastAsia"/>
          <w:color w:val="000000"/>
          <w:spacing w:val="0"/>
          <w:sz w:val="18"/>
          <w:szCs w:val="21"/>
        </w:rPr>
        <w:t>1年間の症例登録がゼロの場合にはIRB費用を</w:t>
      </w:r>
    </w:p>
    <w:p w14:paraId="3884668B" w14:textId="77777777" w:rsidR="00ED4081" w:rsidRPr="00ED4081" w:rsidRDefault="00ED4081" w:rsidP="00E83277">
      <w:pPr>
        <w:autoSpaceDE/>
        <w:autoSpaceDN/>
        <w:spacing w:line="340" w:lineRule="exact"/>
        <w:ind w:leftChars="100" w:left="190" w:right="28" w:firstLineChars="811" w:firstLine="146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請求しないものとする</w:t>
      </w:r>
    </w:p>
    <w:p w14:paraId="4A5EBE95" w14:textId="77777777" w:rsidR="00477480" w:rsidRPr="00925B0F" w:rsidRDefault="00477480" w:rsidP="00477480">
      <w:pPr>
        <w:autoSpaceDE/>
        <w:autoSpaceDN/>
        <w:spacing w:line="340" w:lineRule="exact"/>
        <w:ind w:left="4111" w:right="28" w:hanging="3425"/>
        <w:rPr>
          <w:rFonts w:ascii="HGPｺﾞｼｯｸM" w:eastAsia="HGPｺﾞｼｯｸM" w:hAnsi="ＭＳ ゴシック" w:cs="ＭＳ ゴシック"/>
          <w:spacing w:val="0"/>
          <w:szCs w:val="21"/>
        </w:rPr>
      </w:pPr>
    </w:p>
    <w:p w14:paraId="2FC23D09" w14:textId="77777777" w:rsidR="000A3925" w:rsidRPr="00925B0F" w:rsidRDefault="00806F71" w:rsidP="000A3925">
      <w:pPr>
        <w:autoSpaceDE/>
        <w:autoSpaceDN/>
        <w:spacing w:line="340" w:lineRule="exact"/>
        <w:ind w:leftChars="100" w:left="190" w:right="28" w:firstLineChars="250" w:firstLine="525"/>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spacing w:val="0"/>
          <w:szCs w:val="21"/>
        </w:rPr>
        <w:t>○変動費</w:t>
      </w:r>
      <w:r w:rsidR="009808C6">
        <w:rPr>
          <w:rFonts w:ascii="HGPｺﾞｼｯｸM" w:eastAsia="HGPｺﾞｼｯｸM" w:hAnsi="ＭＳ ゴシック" w:cs="ＭＳ ゴシック" w:hint="eastAsia"/>
          <w:spacing w:val="0"/>
          <w:szCs w:val="21"/>
        </w:rPr>
        <w:t xml:space="preserve">　（ポイント</w:t>
      </w:r>
      <w:r w:rsidR="009540F9">
        <w:rPr>
          <w:rFonts w:ascii="HGPｺﾞｼｯｸM" w:eastAsia="HGPｺﾞｼｯｸM" w:hAnsi="ＭＳ ゴシック" w:cs="ＭＳ ゴシック" w:hint="eastAsia"/>
          <w:spacing w:val="0"/>
          <w:szCs w:val="21"/>
        </w:rPr>
        <w:t>算出</w:t>
      </w:r>
      <w:r w:rsidR="009808C6">
        <w:rPr>
          <w:rFonts w:ascii="HGPｺﾞｼｯｸM" w:eastAsia="HGPｺﾞｼｯｸM" w:hAnsi="ＭＳ ゴシック" w:cs="ＭＳ ゴシック" w:hint="eastAsia"/>
          <w:spacing w:val="0"/>
          <w:szCs w:val="21"/>
        </w:rPr>
        <w:t xml:space="preserve">表から算出した１症例あたりの変動費　</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円）</w:t>
      </w:r>
      <w:r w:rsidR="00F3768F">
        <w:rPr>
          <w:rFonts w:ascii="HGPｺﾞｼｯｸM" w:eastAsia="HGPｺﾞｼｯｸM" w:hAnsi="ＭＳ ゴシック" w:cs="ＭＳ ゴシック" w:hint="eastAsia"/>
          <w:spacing w:val="0"/>
          <w:szCs w:val="21"/>
        </w:rPr>
        <w:tab/>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984"/>
        <w:gridCol w:w="2145"/>
        <w:gridCol w:w="2108"/>
      </w:tblGrid>
      <w:tr w:rsidR="000A3925" w:rsidRPr="00925B0F" w14:paraId="3538B127" w14:textId="77777777" w:rsidTr="00121AD6">
        <w:trPr>
          <w:trHeight w:val="340"/>
        </w:trPr>
        <w:tc>
          <w:tcPr>
            <w:tcW w:w="2050" w:type="dxa"/>
            <w:shd w:val="clear" w:color="auto" w:fill="auto"/>
            <w:vAlign w:val="center"/>
          </w:tcPr>
          <w:p w14:paraId="49AC531E"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項目</w:t>
            </w:r>
          </w:p>
        </w:tc>
        <w:tc>
          <w:tcPr>
            <w:tcW w:w="1984" w:type="dxa"/>
            <w:shd w:val="clear" w:color="auto" w:fill="auto"/>
            <w:vAlign w:val="center"/>
          </w:tcPr>
          <w:p w14:paraId="72FD7F5C"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Ｖｉｓｉｔ１</w:t>
            </w:r>
          </w:p>
        </w:tc>
        <w:tc>
          <w:tcPr>
            <w:tcW w:w="2145" w:type="dxa"/>
            <w:shd w:val="clear" w:color="auto" w:fill="auto"/>
            <w:vAlign w:val="center"/>
          </w:tcPr>
          <w:p w14:paraId="020BE7FC"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Ｖｉｓｉｔ</w:t>
            </w:r>
            <w:r w:rsidR="0055633E">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sidR="0055633E">
              <w:rPr>
                <w:rFonts w:ascii="HGPｺﾞｼｯｸM" w:eastAsia="HGPｺﾞｼｯｸM" w:hAnsi="ＭＳ ゴシック" w:cs="ＭＳ ゴシック" w:hint="eastAsia"/>
                <w:color w:val="000000"/>
                <w:spacing w:val="0"/>
                <w:szCs w:val="21"/>
              </w:rPr>
              <w:t>○</w:t>
            </w:r>
          </w:p>
        </w:tc>
        <w:tc>
          <w:tcPr>
            <w:tcW w:w="2108" w:type="dxa"/>
            <w:shd w:val="clear" w:color="auto" w:fill="auto"/>
            <w:vAlign w:val="center"/>
          </w:tcPr>
          <w:p w14:paraId="1DCF4FE4" w14:textId="77777777" w:rsidR="000A3925" w:rsidRPr="00925B0F" w:rsidRDefault="00591F82"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 xml:space="preserve">Last </w:t>
            </w:r>
            <w:r w:rsidR="000A3925" w:rsidRPr="00925B0F">
              <w:rPr>
                <w:rFonts w:ascii="HGPｺﾞｼｯｸM" w:eastAsia="HGPｺﾞｼｯｸM" w:hAnsi="ＭＳ ゴシック" w:cs="ＭＳ ゴシック" w:hint="eastAsia"/>
                <w:color w:val="000000"/>
                <w:spacing w:val="0"/>
                <w:szCs w:val="21"/>
              </w:rPr>
              <w:t>Ｖｉｓｉｔ</w:t>
            </w:r>
          </w:p>
        </w:tc>
      </w:tr>
      <w:tr w:rsidR="000A3925" w:rsidRPr="00925B0F" w14:paraId="631B1BBC" w14:textId="77777777" w:rsidTr="00121AD6">
        <w:trPr>
          <w:trHeight w:val="340"/>
        </w:trPr>
        <w:tc>
          <w:tcPr>
            <w:tcW w:w="2050" w:type="dxa"/>
            <w:shd w:val="clear" w:color="auto" w:fill="auto"/>
            <w:vAlign w:val="center"/>
          </w:tcPr>
          <w:p w14:paraId="5AF0EF0C"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症例まで</w:t>
            </w:r>
          </w:p>
        </w:tc>
        <w:tc>
          <w:tcPr>
            <w:tcW w:w="1984" w:type="dxa"/>
            <w:shd w:val="clear" w:color="auto" w:fill="auto"/>
            <w:vAlign w:val="center"/>
          </w:tcPr>
          <w:p w14:paraId="680F7CF1" w14:textId="77777777" w:rsidR="000A3925" w:rsidRPr="00925B0F" w:rsidRDefault="00A45B2B" w:rsidP="00A45B2B">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円</w:t>
            </w:r>
          </w:p>
        </w:tc>
        <w:tc>
          <w:tcPr>
            <w:tcW w:w="2145" w:type="dxa"/>
            <w:shd w:val="clear" w:color="auto" w:fill="auto"/>
            <w:vAlign w:val="center"/>
          </w:tcPr>
          <w:p w14:paraId="353924BC"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08" w:type="dxa"/>
            <w:shd w:val="clear" w:color="auto" w:fill="auto"/>
            <w:vAlign w:val="center"/>
          </w:tcPr>
          <w:p w14:paraId="6C430B73"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r>
      <w:tr w:rsidR="000A3925" w:rsidRPr="00925B0F" w14:paraId="0D2A9622" w14:textId="77777777" w:rsidTr="00121AD6">
        <w:trPr>
          <w:trHeight w:val="340"/>
        </w:trPr>
        <w:tc>
          <w:tcPr>
            <w:tcW w:w="2050" w:type="dxa"/>
            <w:shd w:val="clear" w:color="auto" w:fill="auto"/>
            <w:vAlign w:val="center"/>
          </w:tcPr>
          <w:p w14:paraId="2203D6F0"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症例以降</w:t>
            </w:r>
          </w:p>
        </w:tc>
        <w:tc>
          <w:tcPr>
            <w:tcW w:w="1984" w:type="dxa"/>
            <w:shd w:val="clear" w:color="auto" w:fill="auto"/>
            <w:vAlign w:val="center"/>
          </w:tcPr>
          <w:p w14:paraId="08596E49"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shd w:val="clear" w:color="auto" w:fill="auto"/>
            <w:vAlign w:val="center"/>
          </w:tcPr>
          <w:p w14:paraId="69E8A9BA" w14:textId="71489307"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commentRangeStart w:id="6"/>
            <w:r>
              <w:rPr>
                <w:rFonts w:ascii="HGPｺﾞｼｯｸM" w:eastAsia="HGPｺﾞｼｯｸM" w:hAnsi="ＭＳ ゴシック" w:cs="ＭＳ ゴシック" w:hint="eastAsia"/>
                <w:color w:val="000000"/>
                <w:spacing w:val="0"/>
                <w:szCs w:val="21"/>
              </w:rPr>
              <w:t>上記と同額</w:t>
            </w:r>
            <w:ins w:id="7" w:author="加藤　安奈／Kato,Anna" w:date="2024-03-27T09:49:00Z">
              <w:r w:rsidR="00E323AD">
                <w:rPr>
                  <w:rFonts w:ascii="HGPｺﾞｼｯｸM" w:eastAsia="HGPｺﾞｼｯｸM" w:hAnsi="ＭＳ ゴシック" w:cs="ＭＳ ゴシック" w:hint="eastAsia"/>
                  <w:color w:val="000000"/>
                  <w:spacing w:val="0"/>
                  <w:szCs w:val="21"/>
                </w:rPr>
                <w:t>を</w:t>
              </w:r>
            </w:ins>
            <w:r>
              <w:rPr>
                <w:rFonts w:ascii="HGPｺﾞｼｯｸM" w:eastAsia="HGPｺﾞｼｯｸM" w:hAnsi="ＭＳ ゴシック" w:cs="ＭＳ ゴシック" w:hint="eastAsia"/>
                <w:color w:val="000000"/>
                <w:spacing w:val="0"/>
                <w:szCs w:val="21"/>
              </w:rPr>
              <w:t>記載</w:t>
            </w:r>
            <w:commentRangeEnd w:id="6"/>
            <w:r w:rsidR="00FD6E61">
              <w:rPr>
                <w:rStyle w:val="aa"/>
                <w:lang w:val="x-none" w:eastAsia="x-none"/>
              </w:rPr>
              <w:commentReference w:id="6"/>
            </w:r>
          </w:p>
        </w:tc>
        <w:tc>
          <w:tcPr>
            <w:tcW w:w="2108" w:type="dxa"/>
            <w:shd w:val="clear" w:color="auto" w:fill="auto"/>
            <w:vAlign w:val="center"/>
          </w:tcPr>
          <w:p w14:paraId="1DC44227" w14:textId="77777777"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上記と同額を記載</w:t>
            </w:r>
          </w:p>
        </w:tc>
      </w:tr>
      <w:tr w:rsidR="000A3925" w:rsidRPr="00925B0F" w14:paraId="3AE65A2D" w14:textId="77777777" w:rsidTr="00121AD6">
        <w:trPr>
          <w:trHeight w:val="340"/>
        </w:trPr>
        <w:tc>
          <w:tcPr>
            <w:tcW w:w="2050" w:type="dxa"/>
            <w:shd w:val="clear" w:color="auto" w:fill="auto"/>
            <w:vAlign w:val="center"/>
          </w:tcPr>
          <w:p w14:paraId="35CE402A" w14:textId="77777777" w:rsidR="000A3925" w:rsidRPr="00925B0F" w:rsidRDefault="006415B6"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2130A9">
              <w:rPr>
                <w:rFonts w:ascii="HGPｺﾞｼｯｸM" w:eastAsia="HGPｺﾞｼｯｸM" w:hAnsi="ＭＳ ゴシック" w:cs="ＭＳ ゴシック" w:hint="eastAsia"/>
                <w:color w:val="000000"/>
                <w:spacing w:val="0"/>
                <w:sz w:val="18"/>
                <w:szCs w:val="21"/>
              </w:rPr>
              <w:t>被験者初期</w:t>
            </w:r>
            <w:r w:rsidR="00A27A0A" w:rsidRPr="002130A9">
              <w:rPr>
                <w:rFonts w:ascii="HGPｺﾞｼｯｸM" w:eastAsia="HGPｺﾞｼｯｸM" w:hAnsi="ＭＳ ゴシック" w:cs="ＭＳ ゴシック" w:hint="eastAsia"/>
                <w:color w:val="000000"/>
                <w:spacing w:val="0"/>
                <w:sz w:val="18"/>
                <w:szCs w:val="21"/>
              </w:rPr>
              <w:t>対応業務費</w:t>
            </w:r>
          </w:p>
        </w:tc>
        <w:tc>
          <w:tcPr>
            <w:tcW w:w="1984" w:type="dxa"/>
            <w:shd w:val="clear" w:color="auto" w:fill="auto"/>
            <w:vAlign w:val="center"/>
          </w:tcPr>
          <w:p w14:paraId="44804C5F"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shd w:val="clear" w:color="auto" w:fill="auto"/>
            <w:vAlign w:val="center"/>
          </w:tcPr>
          <w:p w14:paraId="08FEAC6F"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c>
          <w:tcPr>
            <w:tcW w:w="2108" w:type="dxa"/>
            <w:shd w:val="clear" w:color="auto" w:fill="auto"/>
            <w:vAlign w:val="center"/>
          </w:tcPr>
          <w:p w14:paraId="2D29E296"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r>
    </w:tbl>
    <w:p w14:paraId="321E4757" w14:textId="77777777" w:rsidR="00CD1C97" w:rsidRDefault="00806F71" w:rsidP="00925B0F">
      <w:pPr>
        <w:autoSpaceDE/>
        <w:autoSpaceDN/>
        <w:spacing w:line="340" w:lineRule="exact"/>
        <w:ind w:right="28" w:firstLineChars="3500" w:firstLine="735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4EA3AA06" w14:textId="77777777" w:rsidR="00591F82" w:rsidRDefault="00591F82"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Pr>
          <w:rFonts w:ascii="HGPｺﾞｼｯｸM" w:eastAsia="HGPｺﾞｼｯｸM" w:hAnsi="ＭＳ ゴシック" w:cs="ＭＳ ゴシック" w:hint="eastAsia"/>
          <w:spacing w:val="0"/>
          <w:sz w:val="20"/>
          <w:szCs w:val="21"/>
        </w:rPr>
        <w:t>※　途中中断となった場合は、Last Visitを請求するものとする</w:t>
      </w:r>
    </w:p>
    <w:p w14:paraId="77BE84B7" w14:textId="77777777" w:rsidR="00143704" w:rsidRDefault="00AD1A69"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sidRPr="009751F4">
        <w:rPr>
          <w:rFonts w:ascii="HGPｺﾞｼｯｸM" w:eastAsia="HGPｺﾞｼｯｸM" w:hAnsi="ＭＳ ゴシック" w:cs="ＭＳ ゴシック" w:hint="eastAsia"/>
          <w:spacing w:val="0"/>
          <w:sz w:val="20"/>
          <w:szCs w:val="21"/>
        </w:rPr>
        <w:t>※</w:t>
      </w:r>
      <w:r w:rsidR="009751F4">
        <w:rPr>
          <w:rFonts w:ascii="HGPｺﾞｼｯｸM" w:eastAsia="HGPｺﾞｼｯｸM" w:hAnsi="ＭＳ ゴシック" w:cs="ＭＳ ゴシック" w:hint="eastAsia"/>
          <w:spacing w:val="0"/>
          <w:sz w:val="20"/>
          <w:szCs w:val="21"/>
        </w:rPr>
        <w:t xml:space="preserve">　</w:t>
      </w:r>
      <w:r w:rsidR="006415B6">
        <w:rPr>
          <w:rFonts w:ascii="HGPｺﾞｼｯｸM" w:eastAsia="HGPｺﾞｼｯｸM" w:hAnsi="ＭＳ ゴシック" w:cs="ＭＳ ゴシック" w:hint="eastAsia"/>
          <w:spacing w:val="0"/>
          <w:sz w:val="20"/>
          <w:szCs w:val="21"/>
        </w:rPr>
        <w:t>被験者初期</w:t>
      </w:r>
      <w:r w:rsidRPr="009751F4">
        <w:rPr>
          <w:rFonts w:ascii="HGPｺﾞｼｯｸM" w:eastAsia="HGPｺﾞｼｯｸM" w:hAnsi="ＭＳ ゴシック" w:cs="ＭＳ ゴシック" w:hint="eastAsia"/>
          <w:spacing w:val="0"/>
          <w:sz w:val="20"/>
          <w:szCs w:val="21"/>
        </w:rPr>
        <w:t>対応業務費については、</w:t>
      </w:r>
      <w:r w:rsidR="009540F9">
        <w:rPr>
          <w:rFonts w:ascii="HGPｺﾞｼｯｸM" w:eastAsia="HGPｺﾞｼｯｸM" w:hAnsi="ＭＳ ゴシック" w:cs="ＭＳ ゴシック" w:hint="eastAsia"/>
          <w:spacing w:val="0"/>
          <w:sz w:val="20"/>
          <w:szCs w:val="21"/>
        </w:rPr>
        <w:t>治験実施計画書</w:t>
      </w:r>
      <w:r w:rsidR="0055633E">
        <w:rPr>
          <w:rFonts w:ascii="HGPｺﾞｼｯｸM" w:eastAsia="HGPｺﾞｼｯｸM" w:hAnsi="ＭＳ ゴシック" w:cs="ＭＳ ゴシック" w:hint="eastAsia"/>
          <w:spacing w:val="0"/>
          <w:sz w:val="20"/>
          <w:szCs w:val="21"/>
        </w:rPr>
        <w:t>の</w:t>
      </w:r>
      <w:r w:rsidR="00143704">
        <w:rPr>
          <w:rFonts w:ascii="HGPｺﾞｼｯｸM" w:eastAsia="HGPｺﾞｼｯｸM" w:hAnsi="ＭＳ ゴシック" w:cs="ＭＳ ゴシック" w:hint="eastAsia"/>
          <w:spacing w:val="0"/>
          <w:sz w:val="20"/>
          <w:szCs w:val="21"/>
        </w:rPr>
        <w:t>開始初期</w:t>
      </w:r>
      <w:r w:rsidRPr="009751F4">
        <w:rPr>
          <w:rFonts w:ascii="HGPｺﾞｼｯｸM" w:eastAsia="HGPｺﾞｼｯｸM" w:hAnsi="ＭＳ ゴシック" w:cs="ＭＳ ゴシック" w:hint="eastAsia"/>
          <w:spacing w:val="0"/>
          <w:sz w:val="20"/>
          <w:szCs w:val="21"/>
        </w:rPr>
        <w:t>に登録された症例に対する業務費として甲が請求するものであるが、対象となる症例については</w:t>
      </w:r>
      <w:r w:rsidR="009751F4" w:rsidRPr="009751F4">
        <w:rPr>
          <w:rFonts w:ascii="HGPｺﾞｼｯｸM" w:eastAsia="HGPｺﾞｼｯｸM" w:hAnsi="ＭＳ ゴシック" w:cs="ＭＳ ゴシック" w:hint="eastAsia"/>
          <w:spacing w:val="0"/>
          <w:sz w:val="20"/>
          <w:szCs w:val="21"/>
        </w:rPr>
        <w:t>依頼者が状況を見て</w:t>
      </w:r>
      <w:r w:rsidR="00591F82">
        <w:rPr>
          <w:rFonts w:ascii="HGPｺﾞｼｯｸM" w:eastAsia="HGPｺﾞｼｯｸM" w:hAnsi="ＭＳ ゴシック" w:cs="ＭＳ ゴシック" w:hint="eastAsia"/>
          <w:spacing w:val="0"/>
          <w:sz w:val="20"/>
          <w:szCs w:val="21"/>
        </w:rPr>
        <w:t>被験者初期</w:t>
      </w:r>
      <w:r w:rsidR="00A84EAA">
        <w:rPr>
          <w:rFonts w:ascii="HGPｺﾞｼｯｸM" w:eastAsia="HGPｺﾞｼｯｸM" w:hAnsi="ＭＳ ゴシック" w:cs="ＭＳ ゴシック" w:hint="eastAsia"/>
          <w:spacing w:val="0"/>
          <w:sz w:val="20"/>
          <w:szCs w:val="21"/>
        </w:rPr>
        <w:t>対応業務費の対象となる</w:t>
      </w:r>
      <w:r w:rsidR="009751F4" w:rsidRPr="009751F4">
        <w:rPr>
          <w:rFonts w:ascii="HGPｺﾞｼｯｸM" w:eastAsia="HGPｺﾞｼｯｸM" w:hAnsi="ＭＳ ゴシック" w:cs="ＭＳ ゴシック" w:hint="eastAsia"/>
          <w:spacing w:val="0"/>
          <w:sz w:val="20"/>
          <w:szCs w:val="21"/>
        </w:rPr>
        <w:t>期限を設定し、設定した期限の</w:t>
      </w:r>
      <w:r w:rsidR="00AA0AD3">
        <w:rPr>
          <w:rFonts w:ascii="HGPｺﾞｼｯｸM" w:eastAsia="HGPｺﾞｼｯｸM" w:hAnsi="ＭＳ ゴシック" w:cs="ＭＳ ゴシック" w:hint="eastAsia"/>
          <w:spacing w:val="0"/>
          <w:sz w:val="20"/>
          <w:szCs w:val="21"/>
        </w:rPr>
        <w:t>原則</w:t>
      </w:r>
      <w:r w:rsidR="009751F4" w:rsidRPr="009751F4">
        <w:rPr>
          <w:rFonts w:ascii="HGPｺﾞｼｯｸM" w:eastAsia="HGPｺﾞｼｯｸM" w:hAnsi="ＭＳ ゴシック" w:cs="ＭＳ ゴシック" w:hint="eastAsia"/>
          <w:spacing w:val="0"/>
          <w:sz w:val="20"/>
          <w:szCs w:val="21"/>
        </w:rPr>
        <w:t>1ヶ月前までに甲に伝えるものとする</w:t>
      </w:r>
      <w:r w:rsidR="00C4050B">
        <w:rPr>
          <w:rFonts w:ascii="HGPｺﾞｼｯｸM" w:eastAsia="HGPｺﾞｼｯｸM" w:hAnsi="ＭＳ ゴシック" w:cs="ＭＳ ゴシック" w:hint="eastAsia"/>
          <w:spacing w:val="0"/>
          <w:sz w:val="20"/>
          <w:szCs w:val="21"/>
        </w:rPr>
        <w:t>。</w:t>
      </w:r>
    </w:p>
    <w:p w14:paraId="62F646D5" w14:textId="77777777" w:rsidR="009751F4" w:rsidRPr="009751F4" w:rsidRDefault="009751F4"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p>
    <w:p w14:paraId="1D083804" w14:textId="77777777" w:rsidR="00AD1A69" w:rsidRDefault="00AD1A69"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w:t>
      </w:r>
      <w:r w:rsidR="002A0A42">
        <w:rPr>
          <w:rFonts w:ascii="HGPｺﾞｼｯｸM" w:eastAsia="HGPｺﾞｼｯｸM" w:hAnsi="ＭＳ ゴシック" w:cs="ＭＳ ゴシック" w:hint="eastAsia"/>
          <w:spacing w:val="0"/>
          <w:szCs w:val="21"/>
        </w:rPr>
        <w:t>Extra Visit（規定されている</w:t>
      </w:r>
      <w:r w:rsidR="009808C6">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以外に発生した</w:t>
      </w:r>
      <w:r w:rsidR="00E00695">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に</w:t>
      </w:r>
      <w:r w:rsidR="009808C6">
        <w:rPr>
          <w:rFonts w:ascii="HGPｺﾞｼｯｸM" w:eastAsia="HGPｺﾞｼｯｸM" w:hAnsi="ＭＳ ゴシック" w:cs="ＭＳ ゴシック" w:hint="eastAsia"/>
          <w:spacing w:val="0"/>
          <w:szCs w:val="21"/>
        </w:rPr>
        <w:t>よる業務に</w:t>
      </w:r>
      <w:r w:rsidR="002A0A42">
        <w:rPr>
          <w:rFonts w:ascii="HGPｺﾞｼｯｸM" w:eastAsia="HGPｺﾞｼｯｸM" w:hAnsi="ＭＳ ゴシック" w:cs="ＭＳ ゴシック" w:hint="eastAsia"/>
          <w:spacing w:val="0"/>
          <w:szCs w:val="21"/>
        </w:rPr>
        <w:t>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8" w:author="加藤　安奈／Kato,Anna" w:date="2024-03-27T09:49: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4293"/>
        <w:gridCol w:w="2563"/>
        <w:tblGridChange w:id="9">
          <w:tblGrid>
            <w:gridCol w:w="4563"/>
            <w:gridCol w:w="2293"/>
          </w:tblGrid>
        </w:tblGridChange>
      </w:tblGrid>
      <w:tr w:rsidR="002A0A42" w:rsidRPr="0044583A" w14:paraId="799608AB" w14:textId="77777777" w:rsidTr="003A3CC8">
        <w:trPr>
          <w:trHeight w:val="340"/>
          <w:jc w:val="center"/>
          <w:trPrChange w:id="10" w:author="加藤　安奈／Kato,Anna" w:date="2024-03-27T09:49:00Z">
            <w:trPr>
              <w:trHeight w:val="340"/>
              <w:jc w:val="center"/>
            </w:trPr>
          </w:trPrChange>
        </w:trPr>
        <w:tc>
          <w:tcPr>
            <w:tcW w:w="4293" w:type="dxa"/>
            <w:shd w:val="clear" w:color="auto" w:fill="auto"/>
            <w:vAlign w:val="center"/>
            <w:tcPrChange w:id="11" w:author="加藤　安奈／Kato,Anna" w:date="2024-03-27T09:49:00Z">
              <w:tcPr>
                <w:tcW w:w="4563" w:type="dxa"/>
                <w:shd w:val="clear" w:color="auto" w:fill="auto"/>
                <w:vAlign w:val="center"/>
              </w:tcPr>
            </w:tcPrChange>
          </w:tcPr>
          <w:p w14:paraId="5F59B4BD"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63" w:type="dxa"/>
            <w:shd w:val="clear" w:color="auto" w:fill="auto"/>
            <w:vAlign w:val="center"/>
            <w:tcPrChange w:id="12" w:author="加藤　安奈／Kato,Anna" w:date="2024-03-27T09:49:00Z">
              <w:tcPr>
                <w:tcW w:w="2293" w:type="dxa"/>
                <w:shd w:val="clear" w:color="auto" w:fill="auto"/>
                <w:vAlign w:val="center"/>
              </w:tcPr>
            </w:tcPrChange>
          </w:tcPr>
          <w:p w14:paraId="0F7794D9"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14:paraId="2C887279" w14:textId="77777777" w:rsidTr="003A3CC8">
        <w:trPr>
          <w:trHeight w:val="340"/>
          <w:jc w:val="center"/>
          <w:trPrChange w:id="13" w:author="加藤　安奈／Kato,Anna" w:date="2024-03-27T09:49:00Z">
            <w:trPr>
              <w:trHeight w:val="340"/>
              <w:jc w:val="center"/>
            </w:trPr>
          </w:trPrChange>
        </w:trPr>
        <w:tc>
          <w:tcPr>
            <w:tcW w:w="4293" w:type="dxa"/>
            <w:shd w:val="clear" w:color="auto" w:fill="auto"/>
            <w:vAlign w:val="center"/>
            <w:tcPrChange w:id="14" w:author="加藤　安奈／Kato,Anna" w:date="2024-03-27T09:49:00Z">
              <w:tcPr>
                <w:tcW w:w="4563" w:type="dxa"/>
                <w:shd w:val="clear" w:color="auto" w:fill="auto"/>
                <w:vAlign w:val="center"/>
              </w:tcPr>
            </w:tcPrChange>
          </w:tcPr>
          <w:p w14:paraId="0BD77F09" w14:textId="77777777" w:rsidR="002A0A42" w:rsidRPr="0044583A" w:rsidRDefault="00591F82" w:rsidP="00591F82">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 w:val="16"/>
                <w:szCs w:val="21"/>
              </w:rPr>
              <w:t>SAE</w:t>
            </w:r>
            <w:r w:rsidRPr="00837306">
              <w:rPr>
                <w:rFonts w:ascii="HGPｺﾞｼｯｸM" w:eastAsia="HGPｺﾞｼｯｸM" w:hAnsi="ＭＳ ゴシック" w:cs="ＭＳ ゴシック" w:hint="eastAsia"/>
                <w:spacing w:val="0"/>
                <w:sz w:val="16"/>
                <w:szCs w:val="21"/>
              </w:rPr>
              <w:t>（</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被験者の</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レポートにつき</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回（追加報告を含む））</w:t>
            </w:r>
          </w:p>
        </w:tc>
        <w:tc>
          <w:tcPr>
            <w:tcW w:w="2563" w:type="dxa"/>
            <w:shd w:val="clear" w:color="auto" w:fill="auto"/>
            <w:vAlign w:val="center"/>
            <w:tcPrChange w:id="15" w:author="加藤　安奈／Kato,Anna" w:date="2024-03-27T09:49:00Z">
              <w:tcPr>
                <w:tcW w:w="2293" w:type="dxa"/>
                <w:shd w:val="clear" w:color="auto" w:fill="auto"/>
                <w:vAlign w:val="center"/>
              </w:tcPr>
            </w:tcPrChange>
          </w:tcPr>
          <w:p w14:paraId="653139EF" w14:textId="77777777" w:rsidR="002A0A42" w:rsidRPr="0044583A" w:rsidRDefault="00C96430"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８０，０００円</w:t>
            </w:r>
          </w:p>
        </w:tc>
      </w:tr>
      <w:tr w:rsidR="00C96430" w:rsidRPr="0044583A" w14:paraId="4C848CD0" w14:textId="77777777" w:rsidTr="003A3CC8">
        <w:trPr>
          <w:trHeight w:val="340"/>
          <w:jc w:val="center"/>
          <w:trPrChange w:id="16" w:author="加藤　安奈／Kato,Anna" w:date="2024-03-27T09:49:00Z">
            <w:trPr>
              <w:trHeight w:val="340"/>
              <w:jc w:val="center"/>
            </w:trPr>
          </w:trPrChange>
        </w:trPr>
        <w:tc>
          <w:tcPr>
            <w:tcW w:w="4293" w:type="dxa"/>
            <w:shd w:val="clear" w:color="auto" w:fill="auto"/>
            <w:vAlign w:val="center"/>
            <w:tcPrChange w:id="17" w:author="加藤　安奈／Kato,Anna" w:date="2024-03-27T09:49:00Z">
              <w:tcPr>
                <w:tcW w:w="4563" w:type="dxa"/>
                <w:shd w:val="clear" w:color="auto" w:fill="auto"/>
                <w:vAlign w:val="center"/>
              </w:tcPr>
            </w:tcPrChange>
          </w:tcPr>
          <w:p w14:paraId="099C4DF9" w14:textId="77777777" w:rsidR="009E2B5A" w:rsidRPr="00837306" w:rsidRDefault="00591F82" w:rsidP="00A45B2B">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Cs w:val="21"/>
              </w:rPr>
              <w:t>SAE</w:t>
            </w:r>
            <w:r w:rsidRPr="00837306">
              <w:rPr>
                <w:rFonts w:ascii="HGPｺﾞｼｯｸM" w:eastAsia="HGPｺﾞｼｯｸM" w:hAnsi="ＭＳ ゴシック" w:cs="ＭＳ ゴシック" w:hint="eastAsia"/>
                <w:spacing w:val="0"/>
                <w:szCs w:val="21"/>
              </w:rPr>
              <w:t>以外の</w:t>
            </w:r>
            <w:r w:rsidRPr="00837306">
              <w:rPr>
                <w:rFonts w:ascii="HGPｺﾞｼｯｸM" w:eastAsia="HGPｺﾞｼｯｸM" w:hAnsi="ＭＳ ゴシック" w:cs="ＭＳ ゴシック"/>
                <w:spacing w:val="0"/>
                <w:szCs w:val="21"/>
              </w:rPr>
              <w:t>Extra Visit</w:t>
            </w:r>
            <w:r w:rsidR="00716073" w:rsidRPr="0083730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対応業務費</w:t>
            </w:r>
            <w:r w:rsidRPr="00837306">
              <w:rPr>
                <w:rFonts w:ascii="HGPｺﾞｼｯｸM" w:eastAsia="HGPｺﾞｼｯｸM" w:hAnsi="ＭＳ ゴシック" w:cs="ＭＳ ゴシック" w:hint="eastAsia"/>
                <w:spacing w:val="0"/>
                <w:szCs w:val="21"/>
              </w:rPr>
              <w:t>）</w:t>
            </w:r>
          </w:p>
        </w:tc>
        <w:tc>
          <w:tcPr>
            <w:tcW w:w="2563" w:type="dxa"/>
            <w:shd w:val="clear" w:color="auto" w:fill="auto"/>
            <w:vAlign w:val="center"/>
            <w:tcPrChange w:id="18" w:author="加藤　安奈／Kato,Anna" w:date="2024-03-27T09:49:00Z">
              <w:tcPr>
                <w:tcW w:w="2293" w:type="dxa"/>
                <w:shd w:val="clear" w:color="auto" w:fill="auto"/>
                <w:vAlign w:val="center"/>
              </w:tcPr>
            </w:tcPrChange>
          </w:tcPr>
          <w:p w14:paraId="4C67FDE8" w14:textId="77777777" w:rsidR="00C96430" w:rsidRPr="0044583A" w:rsidRDefault="00657F25"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14:paraId="141AF81C" w14:textId="77777777" w:rsidR="00366FC0" w:rsidRDefault="004B33F0" w:rsidP="00657F25">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69ACF6E7" w14:textId="77777777" w:rsidR="00657F25" w:rsidRDefault="00657F25"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p>
    <w:p w14:paraId="2B88E69E" w14:textId="77777777" w:rsidR="002A0A42" w:rsidRDefault="002A0A42"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○Extra Effort（</w:t>
      </w:r>
      <w:r w:rsidR="00591F82" w:rsidRPr="00591F82">
        <w:rPr>
          <w:rFonts w:ascii="HGPｺﾞｼｯｸM" w:eastAsia="HGPｺﾞｼｯｸM" w:hAnsi="ＭＳ ゴシック" w:cs="ＭＳ ゴシック" w:hint="eastAsia"/>
          <w:spacing w:val="0"/>
          <w:szCs w:val="21"/>
        </w:rPr>
        <w:t>発生事象による</w:t>
      </w:r>
      <w:r w:rsidR="009E2B5A">
        <w:rPr>
          <w:rFonts w:ascii="HGPｺﾞｼｯｸM" w:eastAsia="HGPｺﾞｼｯｸM" w:hAnsi="ＭＳ ゴシック" w:cs="ＭＳ ゴシック" w:hint="eastAsia"/>
          <w:spacing w:val="0"/>
          <w:szCs w:val="21"/>
        </w:rPr>
        <w:t>来院</w:t>
      </w:r>
      <w:r>
        <w:rPr>
          <w:rFonts w:ascii="HGPｺﾞｼｯｸM" w:eastAsia="HGPｺﾞｼｯｸM" w:hAnsi="ＭＳ ゴシック" w:cs="ＭＳ ゴシック" w:hint="eastAsia"/>
          <w:spacing w:val="0"/>
          <w:szCs w:val="21"/>
        </w:rPr>
        <w:t>は生</w:t>
      </w:r>
      <w:r w:rsidR="00591F82">
        <w:rPr>
          <w:rFonts w:ascii="HGPｺﾞｼｯｸM" w:eastAsia="HGPｺﾞｼｯｸM" w:hAnsi="ＭＳ ゴシック" w:cs="ＭＳ ゴシック" w:hint="eastAsia"/>
          <w:spacing w:val="0"/>
          <w:szCs w:val="21"/>
        </w:rPr>
        <w:t>じ</w:t>
      </w:r>
      <w:r>
        <w:rPr>
          <w:rFonts w:ascii="HGPｺﾞｼｯｸM" w:eastAsia="HGPｺﾞｼｯｸM" w:hAnsi="ＭＳ ゴシック" w:cs="ＭＳ ゴシック" w:hint="eastAsia"/>
          <w:spacing w:val="0"/>
          <w:szCs w:val="21"/>
        </w:rPr>
        <w:t>ないが</w:t>
      </w:r>
      <w:r w:rsidR="009E2B5A">
        <w:rPr>
          <w:rFonts w:ascii="HGPｺﾞｼｯｸM" w:eastAsia="HGPｺﾞｼｯｸM" w:hAnsi="ＭＳ ゴシック" w:cs="ＭＳ ゴシック" w:hint="eastAsia"/>
          <w:spacing w:val="0"/>
          <w:szCs w:val="21"/>
        </w:rPr>
        <w:t>施設の負担となる</w:t>
      </w:r>
      <w:r>
        <w:rPr>
          <w:rFonts w:ascii="HGPｺﾞｼｯｸM" w:eastAsia="HGPｺﾞｼｯｸM" w:hAnsi="ＭＳ ゴシック" w:cs="ＭＳ ゴシック" w:hint="eastAsia"/>
          <w:spacing w:val="0"/>
          <w:szCs w:val="21"/>
        </w:rPr>
        <w:t>業務にかかる費用）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9" w:author="加藤　安奈／Kato,Anna" w:date="2024-03-27T09:49: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4297"/>
        <w:gridCol w:w="2559"/>
        <w:tblGridChange w:id="20">
          <w:tblGrid>
            <w:gridCol w:w="4563"/>
            <w:gridCol w:w="2293"/>
          </w:tblGrid>
        </w:tblGridChange>
      </w:tblGrid>
      <w:tr w:rsidR="002A0A42" w:rsidRPr="0044583A" w14:paraId="43D17603" w14:textId="77777777" w:rsidTr="003A3CC8">
        <w:trPr>
          <w:trHeight w:val="340"/>
          <w:jc w:val="center"/>
          <w:trPrChange w:id="21" w:author="加藤　安奈／Kato,Anna" w:date="2024-03-27T09:49:00Z">
            <w:trPr>
              <w:trHeight w:val="340"/>
              <w:jc w:val="center"/>
            </w:trPr>
          </w:trPrChange>
        </w:trPr>
        <w:tc>
          <w:tcPr>
            <w:tcW w:w="4297" w:type="dxa"/>
            <w:shd w:val="clear" w:color="auto" w:fill="auto"/>
            <w:vAlign w:val="center"/>
            <w:tcPrChange w:id="22" w:author="加藤　安奈／Kato,Anna" w:date="2024-03-27T09:49:00Z">
              <w:tcPr>
                <w:tcW w:w="4563" w:type="dxa"/>
                <w:shd w:val="clear" w:color="auto" w:fill="auto"/>
                <w:vAlign w:val="center"/>
              </w:tcPr>
            </w:tcPrChange>
          </w:tcPr>
          <w:p w14:paraId="3E04080D"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59" w:type="dxa"/>
            <w:shd w:val="clear" w:color="auto" w:fill="auto"/>
            <w:vAlign w:val="center"/>
            <w:tcPrChange w:id="23" w:author="加藤　安奈／Kato,Anna" w:date="2024-03-27T09:49:00Z">
              <w:tcPr>
                <w:tcW w:w="2293" w:type="dxa"/>
                <w:shd w:val="clear" w:color="auto" w:fill="auto"/>
                <w:vAlign w:val="center"/>
              </w:tcPr>
            </w:tcPrChange>
          </w:tcPr>
          <w:p w14:paraId="3BB5AD98"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14:paraId="6CE46AF1" w14:textId="77777777" w:rsidTr="003A3CC8">
        <w:trPr>
          <w:trHeight w:val="340"/>
          <w:jc w:val="center"/>
          <w:trPrChange w:id="24" w:author="加藤　安奈／Kato,Anna" w:date="2024-03-27T09:49:00Z">
            <w:trPr>
              <w:trHeight w:val="340"/>
              <w:jc w:val="center"/>
            </w:trPr>
          </w:trPrChange>
        </w:trPr>
        <w:tc>
          <w:tcPr>
            <w:tcW w:w="4297" w:type="dxa"/>
            <w:shd w:val="clear" w:color="auto" w:fill="auto"/>
            <w:vAlign w:val="center"/>
            <w:tcPrChange w:id="25" w:author="加藤　安奈／Kato,Anna" w:date="2024-03-27T09:49:00Z">
              <w:tcPr>
                <w:tcW w:w="4563" w:type="dxa"/>
                <w:shd w:val="clear" w:color="auto" w:fill="auto"/>
                <w:vAlign w:val="center"/>
              </w:tcPr>
            </w:tcPrChange>
          </w:tcPr>
          <w:p w14:paraId="55A92A1B" w14:textId="77777777" w:rsidR="002A0A42" w:rsidRPr="00EF169F" w:rsidRDefault="00591F82" w:rsidP="003A3CC8">
            <w:pPr>
              <w:autoSpaceDE/>
              <w:autoSpaceDN/>
              <w:spacing w:line="340" w:lineRule="exact"/>
              <w:ind w:right="28"/>
              <w:jc w:val="center"/>
              <w:rPr>
                <w:rFonts w:ascii="HGPｺﾞｼｯｸM" w:eastAsia="HGPｺﾞｼｯｸM" w:hAnsi="ＭＳ ゴシック" w:cs="ＭＳ ゴシック"/>
                <w:spacing w:val="0"/>
                <w:sz w:val="18"/>
                <w:szCs w:val="21"/>
              </w:rPr>
            </w:pPr>
            <w:r w:rsidRPr="00837306">
              <w:rPr>
                <w:rFonts w:ascii="HGPｺﾞｼｯｸM" w:eastAsia="HGPｺﾞｼｯｸM" w:hAnsi="ＭＳ ゴシック" w:cs="ＭＳ ゴシック"/>
                <w:spacing w:val="0"/>
                <w:szCs w:val="21"/>
              </w:rPr>
              <w:t>Extra Effort</w:t>
            </w:r>
            <w:r w:rsidR="00716073" w:rsidRPr="00837306">
              <w:rPr>
                <w:rFonts w:ascii="HGPｺﾞｼｯｸM" w:eastAsia="HGPｺﾞｼｯｸM" w:hAnsi="ＭＳ ゴシック" w:cs="ＭＳ ゴシック" w:hint="eastAsia"/>
                <w:spacing w:val="0"/>
                <w:szCs w:val="21"/>
              </w:rPr>
              <w:t>（</w:t>
            </w:r>
            <w:r w:rsidRPr="00837306">
              <w:rPr>
                <w:rFonts w:ascii="HGPｺﾞｼｯｸM" w:eastAsia="HGPｺﾞｼｯｸM" w:hAnsi="ＭＳ ゴシック" w:cs="ＭＳ ゴシック" w:hint="eastAsia"/>
                <w:spacing w:val="0"/>
                <w:szCs w:val="21"/>
              </w:rPr>
              <w:t>対応業務費）</w:t>
            </w:r>
          </w:p>
        </w:tc>
        <w:tc>
          <w:tcPr>
            <w:tcW w:w="2559" w:type="dxa"/>
            <w:shd w:val="clear" w:color="auto" w:fill="auto"/>
            <w:vAlign w:val="center"/>
            <w:tcPrChange w:id="26" w:author="加藤　安奈／Kato,Anna" w:date="2024-03-27T09:49:00Z">
              <w:tcPr>
                <w:tcW w:w="2293" w:type="dxa"/>
                <w:shd w:val="clear" w:color="auto" w:fill="auto"/>
                <w:vAlign w:val="center"/>
              </w:tcPr>
            </w:tcPrChange>
          </w:tcPr>
          <w:p w14:paraId="55C11F8E" w14:textId="77777777" w:rsidR="002A0A42" w:rsidRPr="0044583A" w:rsidRDefault="00EF169F"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14:paraId="11E79005" w14:textId="77777777" w:rsidR="004B33F0" w:rsidRDefault="004B33F0"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7B8CDC04" w14:textId="77777777" w:rsidR="00A30F11" w:rsidRDefault="00A30F11"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p>
    <w:p w14:paraId="65E17B3D" w14:textId="29ACCC23" w:rsidR="006F4594" w:rsidRDefault="00911F10" w:rsidP="006F4594">
      <w:pPr>
        <w:tabs>
          <w:tab w:val="left" w:pos="720"/>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color w:val="000000"/>
          <w:spacing w:val="0"/>
          <w:szCs w:val="21"/>
        </w:rPr>
        <w:t>二</w:t>
      </w:r>
      <w:r w:rsidR="006F4594">
        <w:rPr>
          <w:rFonts w:ascii="HGPｺﾞｼｯｸM" w:eastAsia="HGPｺﾞｼｯｸM" w:hAnsi="ＭＳ ゴシック" w:cs="ＭＳ ゴシック" w:hint="eastAsia"/>
          <w:color w:val="000000"/>
          <w:spacing w:val="0"/>
          <w:szCs w:val="21"/>
        </w:rPr>
        <w:t xml:space="preserve">　</w:t>
      </w:r>
      <w:r w:rsidRPr="00925B0F">
        <w:rPr>
          <w:rFonts w:ascii="HGPｺﾞｼｯｸM" w:eastAsia="HGPｺﾞｼｯｸM" w:hAnsi="ＭＳ ゴシック" w:cs="ＭＳ ゴシック" w:hint="eastAsia"/>
          <w:color w:val="000000"/>
          <w:spacing w:val="0"/>
          <w:szCs w:val="21"/>
        </w:rPr>
        <w:t>観察期で脱落した症例に要する</w:t>
      </w:r>
      <w:commentRangeStart w:id="27"/>
      <w:r w:rsidRPr="00925B0F">
        <w:rPr>
          <w:rFonts w:ascii="HGPｺﾞｼｯｸM" w:eastAsia="HGPｺﾞｼｯｸM" w:hAnsi="ＭＳ ゴシック" w:cs="ＭＳ ゴシック" w:hint="eastAsia"/>
          <w:color w:val="000000"/>
          <w:spacing w:val="0"/>
          <w:szCs w:val="21"/>
        </w:rPr>
        <w:t>費用</w:t>
      </w:r>
      <w:commentRangeEnd w:id="27"/>
      <w:r w:rsidR="00FD6E61">
        <w:rPr>
          <w:rStyle w:val="aa"/>
          <w:lang w:val="x-none" w:eastAsia="x-none"/>
        </w:rPr>
        <w:commentReference w:id="27"/>
      </w:r>
      <w:r w:rsidRPr="00925B0F">
        <w:rPr>
          <w:rFonts w:ascii="HGPｺﾞｼｯｸM" w:eastAsia="HGPｺﾞｼｯｸM" w:hAnsi="ＭＳ ゴシック" w:cs="ＭＳ ゴシック" w:hint="eastAsia"/>
          <w:color w:val="000000"/>
          <w:spacing w:val="0"/>
          <w:szCs w:val="21"/>
        </w:rPr>
        <w:t xml:space="preserve">　１症例につき</w:t>
      </w:r>
      <w:r w:rsidR="00AB18CD" w:rsidRPr="00925B0F">
        <w:rPr>
          <w:rFonts w:ascii="HGPｺﾞｼｯｸM" w:eastAsia="HGPｺﾞｼｯｸM" w:hAnsi="ＭＳ ゴシック" w:cs="ＭＳ ゴシック" w:hint="eastAsia"/>
          <w:color w:val="000000"/>
          <w:spacing w:val="0"/>
          <w:szCs w:val="21"/>
        </w:rPr>
        <w:t>金</w:t>
      </w:r>
      <w:del w:id="28" w:author="加藤　安奈／Kato,Anna" w:date="2024-03-27T09:49:00Z">
        <w:r w:rsidRPr="00925B0F">
          <w:rPr>
            <w:rFonts w:ascii="HGPｺﾞｼｯｸM" w:eastAsia="HGPｺﾞｼｯｸM" w:hAnsi="ＭＳ ゴシック" w:cs="ＭＳ ゴシック" w:hint="eastAsia"/>
            <w:color w:val="000000"/>
            <w:spacing w:val="0"/>
            <w:szCs w:val="21"/>
          </w:rPr>
          <w:delText>○○○○○円</w:delText>
        </w:r>
      </w:del>
      <w:ins w:id="29" w:author="加藤　安奈／Kato,Anna" w:date="2024-03-27T09:49:00Z">
        <w:r w:rsidRPr="00925B0F">
          <w:rPr>
            <w:rFonts w:ascii="HGPｺﾞｼｯｸM" w:eastAsia="HGPｺﾞｼｯｸM" w:hAnsi="ＭＳ ゴシック" w:cs="ＭＳ ゴシック" w:hint="eastAsia"/>
            <w:color w:val="000000"/>
            <w:spacing w:val="0"/>
            <w:szCs w:val="21"/>
          </w:rPr>
          <w:t>○○</w:t>
        </w:r>
        <w:r w:rsidR="001672C9">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ins>
      <w:r w:rsidR="00993109" w:rsidRPr="00925B0F">
        <w:rPr>
          <w:rFonts w:ascii="HGPｺﾞｼｯｸM" w:eastAsia="HGPｺﾞｼｯｸM" w:hAnsi="ＭＳ ゴシック" w:cs="ＭＳ ゴシック" w:hint="eastAsia"/>
          <w:color w:val="000000"/>
          <w:spacing w:val="0"/>
          <w:szCs w:val="21"/>
        </w:rPr>
        <w:t>（</w:t>
      </w:r>
      <w:r w:rsidR="000D17BD" w:rsidRPr="00925B0F">
        <w:rPr>
          <w:rFonts w:ascii="HGPｺﾞｼｯｸM" w:eastAsia="HGPｺﾞｼｯｸM" w:hAnsi="ＭＳ ゴシック" w:cs="ＭＳ ゴシック" w:hint="eastAsia"/>
          <w:color w:val="000000"/>
          <w:spacing w:val="0"/>
          <w:szCs w:val="21"/>
        </w:rPr>
        <w:t>消費税額等</w:t>
      </w:r>
      <w:r w:rsidR="00902C7D" w:rsidRPr="00925B0F">
        <w:rPr>
          <w:rFonts w:ascii="HGPｺﾞｼｯｸM" w:eastAsia="HGPｺﾞｼｯｸM" w:hAnsi="ＭＳ ゴシック" w:cs="ＭＳ ゴシック" w:hint="eastAsia"/>
          <w:color w:val="000000"/>
          <w:spacing w:val="0"/>
          <w:szCs w:val="21"/>
        </w:rPr>
        <w:t>抜</w:t>
      </w:r>
      <w:r w:rsidR="008D2570" w:rsidRPr="00925B0F">
        <w:rPr>
          <w:rFonts w:ascii="HGPｺﾞｼｯｸM" w:eastAsia="HGPｺﾞｼｯｸM" w:hAnsi="ＭＳ ゴシック" w:cs="ＭＳ ゴシック" w:hint="eastAsia"/>
          <w:color w:val="000000"/>
          <w:spacing w:val="0"/>
          <w:szCs w:val="21"/>
        </w:rPr>
        <w:t>き</w:t>
      </w:r>
      <w:r w:rsidR="00993109" w:rsidRPr="00925B0F">
        <w:rPr>
          <w:rFonts w:ascii="HGPｺﾞｼｯｸM" w:eastAsia="HGPｺﾞｼｯｸM" w:hAnsi="ＭＳ ゴシック" w:cs="ＭＳ ゴシック" w:hint="eastAsia"/>
          <w:color w:val="000000"/>
          <w:spacing w:val="0"/>
          <w:szCs w:val="21"/>
        </w:rPr>
        <w:t>）</w:t>
      </w:r>
    </w:p>
    <w:p w14:paraId="1641C1AF" w14:textId="652033BA" w:rsidR="00A166AD" w:rsidRDefault="00911F10" w:rsidP="00E323AD">
      <w:pPr>
        <w:tabs>
          <w:tab w:val="left" w:pos="720"/>
        </w:tabs>
        <w:autoSpaceDE/>
        <w:autoSpaceDN/>
        <w:spacing w:line="340" w:lineRule="exact"/>
        <w:ind w:leftChars="74" w:left="284" w:right="28" w:hangingChars="68" w:hanging="143"/>
        <w:jc w:val="left"/>
        <w:rPr>
          <w:ins w:id="30" w:author="加藤　安奈／Kato,Anna" w:date="2024-03-27T09:49:00Z"/>
          <w:rFonts w:ascii="HGPｺﾞｼｯｸM" w:eastAsia="HGPｺﾞｼｯｸM" w:hAnsi="ＭＳ ゴシック" w:cs="ＭＳ ゴシック"/>
          <w:spacing w:val="0"/>
          <w:szCs w:val="21"/>
        </w:rPr>
      </w:pPr>
      <w:del w:id="31" w:author="加藤　安奈／Kato,Anna" w:date="2024-03-27T09:49:00Z">
        <w:r w:rsidRPr="00925B0F">
          <w:rPr>
            <w:rFonts w:ascii="HGPｺﾞｼｯｸM" w:eastAsia="HGPｺﾞｼｯｸM" w:hAnsi="ＭＳ ゴシック" w:cs="ＭＳ ゴシック" w:hint="eastAsia"/>
            <w:spacing w:val="0"/>
            <w:szCs w:val="21"/>
          </w:rPr>
          <w:delText>三</w:delText>
        </w:r>
      </w:del>
      <w:ins w:id="32" w:author="加藤　安奈／Kato,Anna" w:date="2024-03-27T09:49:00Z">
        <w:r w:rsidRPr="00925B0F">
          <w:rPr>
            <w:rFonts w:ascii="HGPｺﾞｼｯｸM" w:eastAsia="HGPｺﾞｼｯｸM" w:hAnsi="ＭＳ ゴシック" w:cs="ＭＳ ゴシック" w:hint="eastAsia"/>
            <w:spacing w:val="0"/>
            <w:szCs w:val="21"/>
          </w:rPr>
          <w:t>三</w:t>
        </w:r>
        <w:r w:rsidR="00A166AD" w:rsidRPr="00925B0F">
          <w:rPr>
            <w:rFonts w:ascii="HGPｺﾞｼｯｸM" w:eastAsia="HGPｺﾞｼｯｸM" w:hAnsi="ＭＳ ゴシック" w:cs="ＭＳ ゴシック" w:hint="eastAsia"/>
            <w:spacing w:val="0"/>
            <w:szCs w:val="21"/>
          </w:rPr>
          <w:t xml:space="preserve">　被験者負担軽減費1来院につき</w:t>
        </w:r>
        <w:r w:rsidR="00AB18CD" w:rsidRPr="00925B0F">
          <w:rPr>
            <w:rFonts w:ascii="HGPｺﾞｼｯｸM" w:eastAsia="HGPｺﾞｼｯｸM" w:hAnsi="ＭＳ ゴシック" w:cs="ＭＳ ゴシック" w:hint="eastAsia"/>
            <w:spacing w:val="0"/>
            <w:szCs w:val="21"/>
          </w:rPr>
          <w:t>金</w:t>
        </w:r>
        <w:r w:rsidR="00B33187" w:rsidRPr="00925B0F">
          <w:rPr>
            <w:rFonts w:ascii="HGPｺﾞｼｯｸM" w:eastAsia="HGPｺﾞｼｯｸM" w:hAnsi="ＭＳ ゴシック" w:cs="ＭＳ ゴシック" w:hint="eastAsia"/>
            <w:spacing w:val="0"/>
            <w:szCs w:val="21"/>
          </w:rPr>
          <w:t>○</w:t>
        </w:r>
        <w:r w:rsidR="00AA7566">
          <w:rPr>
            <w:rFonts w:ascii="HGPｺﾞｼｯｸM" w:eastAsia="HGPｺﾞｼｯｸM" w:hAnsi="ＭＳ ゴシック" w:cs="ＭＳ ゴシック" w:hint="eastAsia"/>
            <w:spacing w:val="0"/>
            <w:szCs w:val="21"/>
          </w:rPr>
          <w:t>，</w:t>
        </w:r>
        <w:r w:rsidR="00B33187"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 xml:space="preserve"> 円(消費税</w:t>
        </w:r>
        <w:r w:rsidR="009F6DE3" w:rsidRPr="00925B0F">
          <w:rPr>
            <w:rFonts w:ascii="HGPｺﾞｼｯｸM" w:eastAsia="HGPｺﾞｼｯｸM" w:hAnsi="ＭＳ ゴシック" w:cs="ＭＳ ゴシック" w:hint="eastAsia"/>
            <w:spacing w:val="0"/>
            <w:szCs w:val="21"/>
          </w:rPr>
          <w:t>額等</w:t>
        </w:r>
        <w:r w:rsidR="00E323AD">
          <w:rPr>
            <w:rFonts w:ascii="HGPｺﾞｼｯｸM" w:eastAsia="HGPｺﾞｼｯｸM" w:hAnsi="ＭＳ ゴシック" w:cs="ＭＳ ゴシック" w:hint="eastAsia"/>
            <w:spacing w:val="0"/>
            <w:szCs w:val="21"/>
          </w:rPr>
          <w:t>抜き</w:t>
        </w:r>
        <w:r w:rsidR="00A166AD" w:rsidRPr="00925B0F">
          <w:rPr>
            <w:rFonts w:ascii="HGPｺﾞｼｯｸM" w:eastAsia="HGPｺﾞｼｯｸM" w:hAnsi="ＭＳ ゴシック" w:cs="ＭＳ ゴシック" w:hint="eastAsia"/>
            <w:spacing w:val="0"/>
            <w:szCs w:val="21"/>
          </w:rPr>
          <w:t xml:space="preserve">) </w:t>
        </w:r>
      </w:ins>
    </w:p>
    <w:p w14:paraId="73B006FA" w14:textId="41D61992" w:rsidR="00E323AD" w:rsidRPr="006F4594" w:rsidRDefault="00E323AD" w:rsidP="006F4594">
      <w:pPr>
        <w:tabs>
          <w:tab w:val="left" w:pos="720"/>
        </w:tabs>
        <w:autoSpaceDE/>
        <w:autoSpaceDN/>
        <w:spacing w:line="340" w:lineRule="exact"/>
        <w:ind w:leftChars="74" w:left="284" w:right="28" w:hangingChars="68" w:hanging="143"/>
        <w:jc w:val="left"/>
        <w:rPr>
          <w:rFonts w:ascii="HGPｺﾞｼｯｸM" w:eastAsia="HGPｺﾞｼｯｸM" w:hAnsi="ＭＳ ゴシック"/>
          <w:spacing w:val="4"/>
          <w:sz w:val="26"/>
          <w:szCs w:val="26"/>
        </w:rPr>
      </w:pPr>
      <w:ins w:id="33" w:author="加藤　安奈／Kato,Anna" w:date="2024-03-27T09:49:00Z">
        <w:r>
          <w:rPr>
            <w:rFonts w:ascii="HGPｺﾞｼｯｸM" w:eastAsia="HGPｺﾞｼｯｸM" w:hAnsi="ＭＳ ゴシック" w:cs="ＭＳ ゴシック" w:hint="eastAsia"/>
            <w:spacing w:val="0"/>
            <w:szCs w:val="21"/>
          </w:rPr>
          <w:t>四</w:t>
        </w:r>
      </w:ins>
      <w:r>
        <w:rPr>
          <w:rFonts w:ascii="HGPｺﾞｼｯｸM" w:eastAsia="HGPｺﾞｼｯｸM" w:hAnsi="ＭＳ ゴシック" w:cs="ＭＳ ゴシック" w:hint="eastAsia"/>
          <w:spacing w:val="0"/>
          <w:szCs w:val="21"/>
        </w:rPr>
        <w:t xml:space="preserve">　</w:t>
      </w:r>
      <w:r w:rsidRPr="00E323AD">
        <w:rPr>
          <w:rFonts w:ascii="HGPｺﾞｼｯｸM" w:eastAsia="HGPｺﾞｼｯｸM" w:hAnsi="ＭＳ ゴシック" w:cs="ＭＳ ゴシック" w:hint="eastAsia"/>
          <w:spacing w:val="0"/>
          <w:szCs w:val="21"/>
        </w:rPr>
        <w:t>本治験に係る診療に要する費用のうち</w:t>
      </w:r>
      <w:r w:rsidRPr="00E323AD">
        <w:rPr>
          <w:rFonts w:ascii="HGPｺﾞｼｯｸM" w:hAnsi="ＭＳ ゴシック" w:hint="eastAsia"/>
          <w:spacing w:val="0"/>
          <w:rPrChange w:id="34" w:author="加藤　安奈／Kato,Anna" w:date="2024-03-27T09:49:00Z">
            <w:rPr>
              <w:rFonts w:ascii="HGPｺﾞｼｯｸM" w:hAnsi="ＭＳ ゴシック" w:hint="eastAsia"/>
              <w:spacing w:val="0"/>
              <w:sz w:val="22"/>
            </w:rPr>
          </w:rPrChange>
        </w:rPr>
        <w:t>保険外併用療養費</w:t>
      </w:r>
      <w:r w:rsidRPr="00E323AD">
        <w:rPr>
          <w:rFonts w:ascii="HGPｺﾞｼｯｸM" w:eastAsia="HGPｺﾞｼｯｸM" w:hAnsi="ＭＳ ゴシック" w:cs="ＭＳ ゴシック" w:hint="eastAsia"/>
          <w:spacing w:val="0"/>
          <w:szCs w:val="21"/>
        </w:rPr>
        <w:t>の支給対象外の費用(消費税額等を含む。以下</w:t>
      </w:r>
      <w:r w:rsidRPr="00E323AD">
        <w:rPr>
          <w:rFonts w:ascii="HGPｺﾞｼｯｸM" w:eastAsia="HGPｺﾞｼｯｸM" w:hAnsi="ＭＳ ゴシック" w:cs="ＭＳ ゴシック" w:hint="eastAsia"/>
          <w:spacing w:val="0"/>
          <w:szCs w:val="21"/>
        </w:rPr>
        <w:lastRenderedPageBreak/>
        <w:t>「支給対象外費用」という。)</w:t>
      </w:r>
      <w:del w:id="35" w:author="加藤　安奈／Kato,Anna" w:date="2024-03-27T09:49:00Z">
        <w:r w:rsidR="00A166AD" w:rsidRPr="00925B0F">
          <w:rPr>
            <w:rFonts w:ascii="HGPｺﾞｼｯｸM" w:eastAsia="HGPｺﾞｼｯｸM" w:hAnsi="ＭＳ ゴシック" w:cs="ＭＳ ゴシック" w:hint="eastAsia"/>
            <w:spacing w:val="0"/>
            <w:szCs w:val="21"/>
          </w:rPr>
          <w:delText>、</w:delText>
        </w:r>
      </w:del>
      <w:ins w:id="36" w:author="加藤　安奈／Kato,Anna" w:date="2024-03-27T09:49:00Z">
        <w:r>
          <w:rPr>
            <w:rFonts w:ascii="HGPｺﾞｼｯｸM" w:eastAsia="HGPｺﾞｼｯｸM" w:hAnsi="ＭＳ ゴシック" w:cs="ＭＳ ゴシック" w:hint="eastAsia"/>
            <w:spacing w:val="0"/>
            <w:szCs w:val="21"/>
          </w:rPr>
          <w:t>及び</w:t>
        </w:r>
      </w:ins>
      <w:r w:rsidRPr="00E323AD">
        <w:rPr>
          <w:rFonts w:ascii="HGPｺﾞｼｯｸM" w:eastAsia="HGPｺﾞｼｯｸM" w:hAnsi="ＭＳ ゴシック" w:cs="ＭＳ ゴシック" w:hint="eastAsia"/>
          <w:spacing w:val="0"/>
          <w:szCs w:val="21"/>
        </w:rPr>
        <w:t>旅費（実費）</w:t>
      </w:r>
      <w:del w:id="37" w:author="加藤　安奈／Kato,Anna" w:date="2024-03-27T09:49:00Z">
        <w:r w:rsidR="00A166AD" w:rsidRPr="00925B0F">
          <w:rPr>
            <w:rFonts w:ascii="HGPｺﾞｼｯｸM" w:eastAsia="HGPｺﾞｼｯｸM" w:hAnsi="ＭＳ ゴシック" w:cs="ＭＳ ゴシック" w:hint="eastAsia"/>
            <w:spacing w:val="0"/>
            <w:szCs w:val="21"/>
          </w:rPr>
          <w:delText>及び被験者負担軽減費1来院につき</w:delText>
        </w:r>
        <w:r w:rsidR="00AB18CD" w:rsidRPr="00925B0F">
          <w:rPr>
            <w:rFonts w:ascii="HGPｺﾞｼｯｸM" w:eastAsia="HGPｺﾞｼｯｸM" w:hAnsi="ＭＳ ゴシック" w:cs="ＭＳ ゴシック" w:hint="eastAsia"/>
            <w:spacing w:val="0"/>
            <w:szCs w:val="21"/>
          </w:rPr>
          <w:delText>金</w:delText>
        </w:r>
        <w:r w:rsidR="00B33187" w:rsidRPr="00925B0F">
          <w:rPr>
            <w:rFonts w:ascii="HGPｺﾞｼｯｸM" w:eastAsia="HGPｺﾞｼｯｸM" w:hAnsi="ＭＳ ゴシック" w:cs="ＭＳ ゴシック" w:hint="eastAsia"/>
            <w:spacing w:val="0"/>
            <w:szCs w:val="21"/>
          </w:rPr>
          <w:delText>○○○○</w:delText>
        </w:r>
        <w:r w:rsidR="00A166AD" w:rsidRPr="00925B0F">
          <w:rPr>
            <w:rFonts w:ascii="HGPｺﾞｼｯｸM" w:eastAsia="HGPｺﾞｼｯｸM" w:hAnsi="ＭＳ ゴシック" w:cs="ＭＳ ゴシック" w:hint="eastAsia"/>
            <w:spacing w:val="0"/>
            <w:szCs w:val="21"/>
          </w:rPr>
          <w:delText xml:space="preserve"> 円(</w:delText>
        </w:r>
        <w:r w:rsidR="00735CFC" w:rsidRPr="00925B0F">
          <w:rPr>
            <w:rFonts w:ascii="HGPｺﾞｼｯｸM" w:eastAsia="HGPｺﾞｼｯｸM" w:hAnsi="ＭＳ ゴシック" w:cs="ＭＳ ゴシック" w:hint="eastAsia"/>
            <w:color w:val="000000"/>
            <w:spacing w:val="0"/>
            <w:szCs w:val="21"/>
          </w:rPr>
          <w:delText>消費税額等</w:delText>
        </w:r>
        <w:r w:rsidR="00735CFC">
          <w:rPr>
            <w:rFonts w:ascii="HGPｺﾞｼｯｸM" w:eastAsia="HGPｺﾞｼｯｸM" w:hAnsi="ＭＳ ゴシック" w:cs="ＭＳ ゴシック" w:hint="eastAsia"/>
            <w:color w:val="000000"/>
            <w:spacing w:val="0"/>
            <w:szCs w:val="21"/>
          </w:rPr>
          <w:delText>抜き</w:delText>
        </w:r>
        <w:r w:rsidR="00A166AD" w:rsidRPr="00925B0F">
          <w:rPr>
            <w:rFonts w:ascii="HGPｺﾞｼｯｸM" w:eastAsia="HGPｺﾞｼｯｸM" w:hAnsi="ＭＳ ゴシック" w:cs="ＭＳ ゴシック" w:hint="eastAsia"/>
            <w:spacing w:val="0"/>
            <w:szCs w:val="21"/>
          </w:rPr>
          <w:delText xml:space="preserve">) </w:delText>
        </w:r>
      </w:del>
    </w:p>
    <w:p w14:paraId="43088BB2" w14:textId="049B1793" w:rsidR="00A166AD"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w:t>
      </w:r>
      <w:r w:rsidR="006F4594">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rPr>
        <w:t>乙は、</w:t>
      </w:r>
      <w:r w:rsidRPr="00925B0F">
        <w:rPr>
          <w:rFonts w:ascii="HGPｺﾞｼｯｸM" w:eastAsia="HGPｺﾞｼｯｸM" w:hAnsi="ＭＳ ゴシック" w:cs="ＭＳ ゴシック" w:hint="eastAsia"/>
          <w:spacing w:val="0"/>
          <w:szCs w:val="21"/>
        </w:rPr>
        <w:t>第１項第１号</w:t>
      </w:r>
      <w:del w:id="38" w:author="加藤　安奈／Kato,Anna" w:date="2024-03-27T09:49:00Z">
        <w:r w:rsidRPr="00925B0F">
          <w:rPr>
            <w:rFonts w:ascii="HGPｺﾞｼｯｸM" w:eastAsia="HGPｺﾞｼｯｸM" w:hAnsi="ＭＳ ゴシック" w:cs="ＭＳ ゴシック" w:hint="eastAsia"/>
            <w:spacing w:val="0"/>
            <w:szCs w:val="21"/>
          </w:rPr>
          <w:delText>、第２号</w:delText>
        </w:r>
      </w:del>
      <w:ins w:id="39" w:author="加藤　安奈／Kato,Anna" w:date="2024-03-27T09:49:00Z">
        <w:r w:rsidR="00037788">
          <w:rPr>
            <w:rFonts w:ascii="HGPｺﾞｼｯｸM" w:eastAsia="HGPｺﾞｼｯｸM" w:hAnsi="ＭＳ ゴシック" w:cs="ＭＳ ゴシック" w:hint="eastAsia"/>
            <w:spacing w:val="0"/>
            <w:szCs w:val="21"/>
          </w:rPr>
          <w:t>から</w:t>
        </w:r>
        <w:r w:rsidR="00E323AD">
          <w:rPr>
            <w:rFonts w:ascii="HGPｺﾞｼｯｸM" w:eastAsia="HGPｺﾞｼｯｸM" w:hAnsi="ＭＳ ゴシック" w:cs="ＭＳ ゴシック" w:hint="eastAsia"/>
            <w:spacing w:val="0"/>
            <w:szCs w:val="21"/>
          </w:rPr>
          <w:t>第３号</w:t>
        </w:r>
      </w:ins>
      <w:r w:rsidRPr="00925B0F">
        <w:rPr>
          <w:rFonts w:ascii="HGPｺﾞｼｯｸM" w:eastAsia="HGPｺﾞｼｯｸM" w:hAnsi="ＭＳ ゴシック" w:cs="ＭＳ ゴシック" w:hint="eastAsia"/>
          <w:spacing w:val="0"/>
          <w:szCs w:val="21"/>
        </w:rPr>
        <w:t>の金額に消費税額等を加えた額及び第１項</w:t>
      </w:r>
      <w:del w:id="40" w:author="加藤　安奈／Kato,Anna" w:date="2024-03-27T09:49:00Z">
        <w:r w:rsidRPr="00925B0F">
          <w:rPr>
            <w:rFonts w:ascii="HGPｺﾞｼｯｸM" w:eastAsia="HGPｺﾞｼｯｸM" w:hAnsi="ＭＳ ゴシック" w:cs="ＭＳ ゴシック" w:hint="eastAsia"/>
            <w:spacing w:val="0"/>
            <w:szCs w:val="21"/>
          </w:rPr>
          <w:delText>第３号</w:delText>
        </w:r>
      </w:del>
      <w:ins w:id="41" w:author="加藤　安奈／Kato,Anna" w:date="2024-03-27T09:49:00Z">
        <w:r w:rsidRPr="00925B0F">
          <w:rPr>
            <w:rFonts w:ascii="HGPｺﾞｼｯｸM" w:eastAsia="HGPｺﾞｼｯｸM" w:hAnsi="ＭＳ ゴシック" w:cs="ＭＳ ゴシック" w:hint="eastAsia"/>
            <w:spacing w:val="0"/>
            <w:szCs w:val="21"/>
          </w:rPr>
          <w:t>第</w:t>
        </w:r>
        <w:r w:rsidR="00E323AD">
          <w:rPr>
            <w:rFonts w:ascii="HGPｺﾞｼｯｸM" w:eastAsia="HGPｺﾞｼｯｸM" w:hAnsi="ＭＳ ゴシック" w:cs="ＭＳ ゴシック" w:hint="eastAsia"/>
            <w:spacing w:val="0"/>
            <w:szCs w:val="21"/>
          </w:rPr>
          <w:t>４</w:t>
        </w:r>
        <w:r w:rsidRPr="00925B0F">
          <w:rPr>
            <w:rFonts w:ascii="HGPｺﾞｼｯｸM" w:eastAsia="HGPｺﾞｼｯｸM" w:hAnsi="ＭＳ ゴシック" w:cs="ＭＳ ゴシック" w:hint="eastAsia"/>
            <w:spacing w:val="0"/>
            <w:szCs w:val="21"/>
          </w:rPr>
          <w:t>号</w:t>
        </w:r>
      </w:ins>
      <w:r w:rsidRPr="00925B0F">
        <w:rPr>
          <w:rFonts w:ascii="HGPｺﾞｼｯｸM" w:eastAsia="HGPｺﾞｼｯｸM" w:hAnsi="ＭＳ ゴシック" w:cs="ＭＳ ゴシック" w:hint="eastAsia"/>
          <w:spacing w:val="0"/>
          <w:szCs w:val="21"/>
        </w:rPr>
        <w:t>の</w:t>
      </w:r>
      <w:r w:rsidR="00A166AD" w:rsidRPr="00925B0F">
        <w:rPr>
          <w:rFonts w:ascii="HGPｺﾞｼｯｸM" w:eastAsia="HGPｺﾞｼｯｸM" w:hAnsi="ＭＳ ゴシック" w:cs="ＭＳ ゴシック" w:hint="eastAsia"/>
          <w:spacing w:val="0"/>
          <w:szCs w:val="21"/>
        </w:rPr>
        <w:t>額を、甲が発行する請求書によって</w:t>
      </w:r>
      <w:r w:rsidR="00F254B9" w:rsidRPr="00925B0F">
        <w:rPr>
          <w:rFonts w:ascii="HGPｺﾞｼｯｸM" w:eastAsia="HGPｺﾞｼｯｸM" w:hAnsi="ＭＳ ゴシック" w:cs="ＭＳ ゴシック" w:hint="eastAsia"/>
          <w:spacing w:val="0"/>
          <w:szCs w:val="21"/>
        </w:rPr>
        <w:t>請求</w:t>
      </w:r>
      <w:r w:rsidR="00A166AD" w:rsidRPr="00925B0F">
        <w:rPr>
          <w:rFonts w:ascii="HGPｺﾞｼｯｸM" w:eastAsia="HGPｺﾞｼｯｸM" w:hAnsi="ＭＳ ゴシック" w:cs="ＭＳ ゴシック" w:hint="eastAsia"/>
          <w:spacing w:val="0"/>
          <w:szCs w:val="21"/>
        </w:rPr>
        <w:t>日より</w:t>
      </w:r>
      <w:r w:rsidR="00F254B9" w:rsidRPr="00925B0F">
        <w:rPr>
          <w:rFonts w:ascii="HGPｺﾞｼｯｸM" w:eastAsia="HGPｺﾞｼｯｸM" w:hAnsi="ＭＳ ゴシック" w:cs="ＭＳ ゴシック" w:hint="eastAsia"/>
          <w:spacing w:val="0"/>
          <w:szCs w:val="21"/>
        </w:rPr>
        <w:t>６０</w:t>
      </w:r>
      <w:r w:rsidR="00A166AD" w:rsidRPr="00925B0F">
        <w:rPr>
          <w:rFonts w:ascii="HGPｺﾞｼｯｸM" w:eastAsia="HGPｺﾞｼｯｸM" w:hAnsi="ＭＳ ゴシック" w:cs="ＭＳ ゴシック" w:hint="eastAsia"/>
          <w:spacing w:val="0"/>
          <w:szCs w:val="21"/>
        </w:rPr>
        <w:t>日以内に支払うものとする。</w:t>
      </w:r>
      <w:r w:rsidRPr="00925B0F">
        <w:rPr>
          <w:rFonts w:ascii="HGPｺﾞｼｯｸM" w:eastAsia="HGPｺﾞｼｯｸM" w:hAnsi="ＭＳ ゴシック" w:cs="ＭＳ ゴシック" w:hint="eastAsia"/>
          <w:spacing w:val="0"/>
          <w:szCs w:val="21"/>
        </w:rPr>
        <w:t>なお、税法の改正により消費税額等の税率が変動した場合には、改正以降における消費税額等は変動後の税率により計算する。</w:t>
      </w:r>
    </w:p>
    <w:p w14:paraId="39E414A4" w14:textId="77777777" w:rsidR="007821C8"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w:t>
      </w:r>
      <w:r w:rsidR="00A166AD" w:rsidRPr="00925B0F">
        <w:rPr>
          <w:rFonts w:ascii="HGPｺﾞｼｯｸM" w:eastAsia="HGPｺﾞｼｯｸM" w:hAnsi="ＭＳ ゴシック" w:cs="ＭＳ ゴシック" w:hint="eastAsia"/>
          <w:spacing w:val="0"/>
          <w:szCs w:val="21"/>
        </w:rPr>
        <w:t xml:space="preserve">　甲は、</w:t>
      </w:r>
      <w:r w:rsidR="00121AD6">
        <w:rPr>
          <w:rFonts w:ascii="HGPｺﾞｼｯｸM" w:eastAsia="HGPｺﾞｼｯｸM" w:hAnsi="ＭＳ ゴシック" w:cs="ＭＳ ゴシック" w:hint="eastAsia"/>
          <w:spacing w:val="0"/>
          <w:szCs w:val="21"/>
        </w:rPr>
        <w:t>Extra Visit、Extra Effort、</w:t>
      </w:r>
      <w:r w:rsidR="00E76436"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E76436"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に係る請求書に</w:t>
      </w:r>
      <w:r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被験者の診療に際して実施した検査、画像診断、投薬及び注射の内容</w:t>
      </w:r>
      <w:r w:rsidR="0060719A" w:rsidRPr="00925B0F">
        <w:rPr>
          <w:rFonts w:ascii="HGPｺﾞｼｯｸM" w:eastAsia="HGPｺﾞｼｯｸM" w:hAnsi="ＭＳ ゴシック" w:cs="ＭＳ ゴシック" w:hint="eastAsia"/>
          <w:spacing w:val="0"/>
          <w:szCs w:val="21"/>
        </w:rPr>
        <w:t>、要した費用の内訳並びに来院回数</w:t>
      </w:r>
      <w:r w:rsidRPr="00925B0F">
        <w:rPr>
          <w:rFonts w:ascii="HGPｺﾞｼｯｸM" w:eastAsia="HGPｺﾞｼｯｸM" w:hAnsi="ＭＳ ゴシック" w:cs="ＭＳ ゴシック" w:hint="eastAsia"/>
          <w:spacing w:val="0"/>
          <w:szCs w:val="21"/>
        </w:rPr>
        <w:t>等、請求内容が確認できる資料</w:t>
      </w:r>
      <w:r w:rsidR="00A166AD" w:rsidRPr="00925B0F">
        <w:rPr>
          <w:rFonts w:ascii="HGPｺﾞｼｯｸM" w:eastAsia="HGPｺﾞｼｯｸM" w:hAnsi="ＭＳ ゴシック" w:cs="ＭＳ ゴシック" w:hint="eastAsia"/>
          <w:spacing w:val="0"/>
          <w:szCs w:val="21"/>
        </w:rPr>
        <w:t>をそれぞれ添付するものとする。乙は、</w:t>
      </w:r>
      <w:r w:rsidR="00121AD6" w:rsidRPr="00121AD6">
        <w:rPr>
          <w:rFonts w:ascii="HGPｺﾞｼｯｸM" w:eastAsia="HGPｺﾞｼｯｸM" w:hAnsi="ＭＳ ゴシック" w:cs="ＭＳ ゴシック" w:hint="eastAsia"/>
          <w:spacing w:val="0"/>
          <w:szCs w:val="21"/>
        </w:rPr>
        <w:t>Extra Visit、Extra Effort、</w:t>
      </w:r>
      <w:r w:rsidR="0060719A"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60719A"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の請求内容について、甲に説明を求めることができるものとする。</w:t>
      </w:r>
    </w:p>
    <w:p w14:paraId="7DF89D68" w14:textId="77777777" w:rsidR="00A166AD" w:rsidRPr="00925B0F" w:rsidRDefault="00477480"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甲は、</w:t>
      </w:r>
      <w:r w:rsidR="00612047" w:rsidRPr="00925B0F">
        <w:rPr>
          <w:rFonts w:ascii="HGPｺﾞｼｯｸM" w:eastAsia="HGPｺﾞｼｯｸM" w:hAnsi="ＭＳ ゴシック" w:cs="ＭＳ ゴシック" w:hint="eastAsia"/>
          <w:spacing w:val="0"/>
          <w:szCs w:val="21"/>
        </w:rPr>
        <w:t>第１項第１号及び第２号</w:t>
      </w:r>
      <w:r w:rsidR="00467CF8" w:rsidRPr="00925B0F">
        <w:rPr>
          <w:rFonts w:ascii="HGPｺﾞｼｯｸM" w:eastAsia="HGPｺﾞｼｯｸM" w:hAnsi="ＭＳ ゴシック" w:cs="ＭＳ ゴシック" w:hint="eastAsia"/>
          <w:spacing w:val="0"/>
          <w:szCs w:val="21"/>
        </w:rPr>
        <w:t>の</w:t>
      </w:r>
      <w:r w:rsidR="00A166AD" w:rsidRPr="00925B0F">
        <w:rPr>
          <w:rFonts w:ascii="HGPｺﾞｼｯｸM" w:eastAsia="HGPｺﾞｼｯｸM" w:hAnsi="ＭＳ ゴシック" w:cs="ＭＳ ゴシック" w:hint="eastAsia"/>
          <w:spacing w:val="0"/>
          <w:szCs w:val="21"/>
        </w:rPr>
        <w:t>費用の受領を国立病院機構本部に委ねるものとし、乙は、国立病院機構本部に費用の支払を行うものとする。乙は、送金、振込み等の費用の支払に関して必要な手続を、国立病院機構本部の指定するところに従って行うものとする。</w:t>
      </w:r>
    </w:p>
    <w:p w14:paraId="45BBAA13" w14:textId="77777777" w:rsidR="00A166AD" w:rsidRPr="00925B0F" w:rsidRDefault="00477480"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甲は、受領した</w:t>
      </w:r>
      <w:r w:rsidR="001C7930">
        <w:rPr>
          <w:rFonts w:ascii="HGPｺﾞｼｯｸM" w:eastAsia="HGPｺﾞｼｯｸM" w:hAnsi="ＭＳ ゴシック" w:cs="ＭＳ ゴシック" w:hint="eastAsia"/>
          <w:spacing w:val="0"/>
          <w:szCs w:val="21"/>
        </w:rPr>
        <w:t>事前準備費用及びＩＲＢ費用</w:t>
      </w:r>
      <w:r w:rsidR="00A166AD" w:rsidRPr="00925B0F">
        <w:rPr>
          <w:rFonts w:ascii="HGPｺﾞｼｯｸM" w:eastAsia="HGPｺﾞｼｯｸM" w:hAnsi="ＭＳ ゴシック" w:cs="ＭＳ ゴシック" w:hint="eastAsia"/>
          <w:spacing w:val="0"/>
          <w:szCs w:val="21"/>
        </w:rPr>
        <w:t>を返還しない。</w:t>
      </w:r>
      <w:r w:rsidR="009A53DE" w:rsidRPr="00925B0F">
        <w:rPr>
          <w:rFonts w:ascii="HGPｺﾞｼｯｸM" w:eastAsia="HGPｺﾞｼｯｸM" w:hAnsi="ＭＳ ゴシック" w:cs="ＭＳ ゴシック" w:hint="eastAsia"/>
          <w:spacing w:val="0"/>
          <w:szCs w:val="21"/>
        </w:rPr>
        <w:t>また、その他の費用についても受領後の返還は</w:t>
      </w:r>
      <w:r w:rsidR="00467CF8" w:rsidRPr="00925B0F">
        <w:rPr>
          <w:rFonts w:ascii="HGPｺﾞｼｯｸM" w:eastAsia="HGPｺﾞｼｯｸM" w:hAnsi="ＭＳ ゴシック" w:cs="ＭＳ ゴシック" w:hint="eastAsia"/>
          <w:spacing w:val="0"/>
          <w:szCs w:val="21"/>
        </w:rPr>
        <w:t>原則行わない</w:t>
      </w:r>
      <w:r w:rsidR="009A53DE" w:rsidRPr="00925B0F">
        <w:rPr>
          <w:rFonts w:ascii="HGPｺﾞｼｯｸM" w:eastAsia="HGPｺﾞｼｯｸM" w:hAnsi="ＭＳ ゴシック" w:cs="ＭＳ ゴシック" w:hint="eastAsia"/>
          <w:spacing w:val="0"/>
          <w:szCs w:val="21"/>
        </w:rPr>
        <w:t>ものとする</w:t>
      </w:r>
      <w:r w:rsidR="00427A3E" w:rsidRPr="00925B0F">
        <w:rPr>
          <w:rFonts w:ascii="HGPｺﾞｼｯｸM" w:eastAsia="HGPｺﾞｼｯｸM" w:hAnsi="ＭＳ ゴシック" w:cs="ＭＳ ゴシック" w:hint="eastAsia"/>
          <w:spacing w:val="0"/>
          <w:szCs w:val="21"/>
        </w:rPr>
        <w:t>。</w:t>
      </w:r>
    </w:p>
    <w:p w14:paraId="4B786827" w14:textId="77777777" w:rsidR="009838AE" w:rsidRPr="00121AD6" w:rsidRDefault="009838AE" w:rsidP="00A166AD">
      <w:pPr>
        <w:autoSpaceDE/>
        <w:autoSpaceDN/>
        <w:spacing w:line="240" w:lineRule="auto"/>
        <w:rPr>
          <w:rFonts w:ascii="HGPｺﾞｼｯｸM" w:eastAsia="HGPｺﾞｼｯｸM" w:hAnsi="ＭＳ ゴシック"/>
          <w:spacing w:val="4"/>
          <w:szCs w:val="21"/>
        </w:rPr>
      </w:pPr>
    </w:p>
    <w:p w14:paraId="6540846C" w14:textId="77777777"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（被験者の健康被害の補償）</w:t>
      </w:r>
    </w:p>
    <w:p w14:paraId="7724FE6B"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第１２条　本治験に起因する健康被害が発生した場合は、甲は、直ちに適切な治療を行うとともにその概要を乙に報告する。</w:t>
      </w:r>
    </w:p>
    <w:p w14:paraId="6141513F" w14:textId="77777777" w:rsidR="00A166AD" w:rsidRPr="00925B0F" w:rsidRDefault="00A166AD" w:rsidP="00A166AD">
      <w:pPr>
        <w:autoSpaceDE/>
        <w:autoSpaceDN/>
        <w:spacing w:line="340" w:lineRule="exact"/>
        <w:ind w:left="22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甲及び乙は、前項の健康被害の発生状況等を調査し、協力して原因の究明を図る。</w:t>
      </w:r>
    </w:p>
    <w:p w14:paraId="21D6B9D3"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３　</w:t>
      </w:r>
      <w:r w:rsidR="00117AE6" w:rsidRPr="00925B0F">
        <w:rPr>
          <w:rFonts w:ascii="HGPｺﾞｼｯｸM" w:eastAsia="HGPｺﾞｼｯｸM" w:hAnsi="ＭＳ ゴシック" w:cs="ＭＳ ゴシック" w:hint="eastAsia"/>
          <w:spacing w:val="0"/>
          <w:szCs w:val="21"/>
        </w:rPr>
        <w:t>当該健康被害による補償費用については乙がすべて負担するものとする。また、</w:t>
      </w:r>
      <w:r w:rsidRPr="00925B0F">
        <w:rPr>
          <w:rFonts w:ascii="HGPｺﾞｼｯｸM" w:eastAsia="HGPｺﾞｼｯｸM" w:hAnsi="ＭＳ ゴシック" w:cs="ＭＳ ゴシック" w:hint="eastAsia"/>
          <w:spacing w:val="0"/>
          <w:szCs w:val="21"/>
        </w:rPr>
        <w:t>第１項にいう健康被害</w:t>
      </w:r>
      <w:r w:rsidR="00117AE6" w:rsidRPr="00925B0F">
        <w:rPr>
          <w:rFonts w:ascii="HGPｺﾞｼｯｸM" w:eastAsia="HGPｺﾞｼｯｸM" w:hAnsi="ＭＳ ゴシック" w:cs="ＭＳ ゴシック" w:hint="eastAsia"/>
          <w:spacing w:val="0"/>
          <w:szCs w:val="21"/>
        </w:rPr>
        <w:t>にかかる診療</w:t>
      </w:r>
      <w:r w:rsidRPr="00925B0F">
        <w:rPr>
          <w:rFonts w:ascii="HGPｺﾞｼｯｸM" w:eastAsia="HGPｺﾞｼｯｸM" w:hAnsi="ＭＳ ゴシック" w:cs="ＭＳ ゴシック" w:hint="eastAsia"/>
          <w:spacing w:val="0"/>
          <w:szCs w:val="21"/>
        </w:rPr>
        <w:t>に要した費用については、</w:t>
      </w:r>
      <w:r w:rsidR="00A17ABF" w:rsidRPr="00925B0F">
        <w:rPr>
          <w:rFonts w:ascii="HGPｺﾞｼｯｸM" w:eastAsia="HGPｺﾞｼｯｸM" w:hAnsi="ＭＳ ゴシック" w:cs="ＭＳ ゴシック" w:hint="eastAsia"/>
          <w:spacing w:val="0"/>
          <w:szCs w:val="21"/>
        </w:rPr>
        <w:t>被験者</w:t>
      </w:r>
      <w:r w:rsidR="00D11969" w:rsidRPr="00925B0F">
        <w:rPr>
          <w:rFonts w:ascii="HGPｺﾞｼｯｸM" w:eastAsia="HGPｺﾞｼｯｸM" w:hAnsi="ＭＳ ゴシック" w:cs="ＭＳ ゴシック" w:hint="eastAsia"/>
          <w:spacing w:val="0"/>
          <w:szCs w:val="21"/>
        </w:rPr>
        <w:t>自己負担分</w:t>
      </w:r>
      <w:r w:rsidRPr="00925B0F">
        <w:rPr>
          <w:rFonts w:ascii="HGPｺﾞｼｯｸM" w:eastAsia="HGPｺﾞｼｯｸM" w:hAnsi="ＭＳ ゴシック" w:cs="ＭＳ ゴシック" w:hint="eastAsia"/>
          <w:spacing w:val="0"/>
          <w:szCs w:val="21"/>
        </w:rPr>
        <w:t>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w:t>
      </w:r>
      <w:r w:rsidR="003533ED" w:rsidRPr="00925B0F">
        <w:rPr>
          <w:rFonts w:ascii="HGPｺﾞｼｯｸM" w:eastAsia="HGPｺﾞｼｯｸM" w:hAnsi="ＭＳ ゴシック" w:cs="ＭＳ ゴシック" w:hint="eastAsia"/>
          <w:spacing w:val="0"/>
          <w:szCs w:val="21"/>
        </w:rPr>
        <w:t>文書による</w:t>
      </w:r>
      <w:r w:rsidRPr="00925B0F">
        <w:rPr>
          <w:rFonts w:ascii="HGPｺﾞｼｯｸM" w:eastAsia="HGPｺﾞｼｯｸM" w:hAnsi="ＭＳ ゴシック" w:cs="ＭＳ ゴシック" w:hint="eastAsia"/>
          <w:spacing w:val="0"/>
          <w:szCs w:val="21"/>
        </w:rPr>
        <w:t>乙の承諾を得るものとする。</w:t>
      </w:r>
    </w:p>
    <w:p w14:paraId="45A3A89F" w14:textId="77777777"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乙は、予め、治験に係る被験者に生じた健康被害の補償のために保険その他の必要な措置を講じておくものとする。</w:t>
      </w:r>
    </w:p>
    <w:p w14:paraId="3288B4DA" w14:textId="77777777" w:rsidR="00331FE7" w:rsidRPr="00925B0F" w:rsidRDefault="00331FE7" w:rsidP="008F3355">
      <w:pPr>
        <w:autoSpaceDE/>
        <w:autoSpaceDN/>
        <w:spacing w:line="340" w:lineRule="exact"/>
        <w:rPr>
          <w:rFonts w:ascii="HGPｺﾞｼｯｸM" w:eastAsia="HGPｺﾞｼｯｸM" w:hAnsi="ＭＳ ゴシック" w:cs="ＭＳ ゴシック"/>
          <w:spacing w:val="0"/>
          <w:szCs w:val="21"/>
        </w:rPr>
      </w:pPr>
    </w:p>
    <w:p w14:paraId="418EE7E9" w14:textId="77777777" w:rsidR="004E27CD" w:rsidRPr="00925B0F" w:rsidRDefault="004E27CD" w:rsidP="00A166AD">
      <w:pPr>
        <w:autoSpaceDE/>
        <w:autoSpaceDN/>
        <w:spacing w:line="340" w:lineRule="exact"/>
        <w:ind w:left="220"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（被験者の健康被害の賠償）</w:t>
      </w:r>
    </w:p>
    <w:p w14:paraId="2263B1E2" w14:textId="77777777" w:rsidR="004E27CD" w:rsidRPr="00925B0F" w:rsidRDefault="004E27C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第１３条　本治験に起因する健康被害が発生し賠償責任が甲</w:t>
      </w:r>
      <w:r w:rsidR="003533ED" w:rsidRPr="00925B0F">
        <w:rPr>
          <w:rFonts w:ascii="HGPｺﾞｼｯｸM" w:eastAsia="HGPｺﾞｼｯｸM" w:hAnsi="ＭＳ ゴシック" w:cs="ＭＳ ゴシック" w:hint="eastAsia"/>
          <w:spacing w:val="0"/>
          <w:szCs w:val="21"/>
        </w:rPr>
        <w:t>又は乙に生じた</w:t>
      </w:r>
      <w:r w:rsidR="00F82DBA" w:rsidRPr="00925B0F">
        <w:rPr>
          <w:rFonts w:ascii="HGPｺﾞｼｯｸM" w:eastAsia="HGPｺﾞｼｯｸM" w:hAnsi="ＭＳ ゴシック" w:cs="ＭＳ ゴシック" w:hint="eastAsia"/>
          <w:spacing w:val="0"/>
          <w:szCs w:val="21"/>
        </w:rPr>
        <w:t>場合は、</w:t>
      </w:r>
      <w:r w:rsidR="003533ED" w:rsidRPr="00925B0F">
        <w:rPr>
          <w:rFonts w:ascii="HGPｺﾞｼｯｸM" w:eastAsia="HGPｺﾞｼｯｸM" w:hAnsi="ＭＳ ゴシック" w:cs="ＭＳ ゴシック" w:hint="eastAsia"/>
          <w:spacing w:val="0"/>
          <w:szCs w:val="21"/>
        </w:rPr>
        <w:t>それぞれの責任割合に応じて</w:t>
      </w:r>
      <w:r w:rsidR="00F82DBA" w:rsidRPr="00925B0F">
        <w:rPr>
          <w:rFonts w:ascii="HGPｺﾞｼｯｸM" w:eastAsia="HGPｺﾞｼｯｸM" w:hAnsi="ＭＳ ゴシック" w:cs="ＭＳ ゴシック" w:hint="eastAsia"/>
          <w:spacing w:val="0"/>
          <w:szCs w:val="21"/>
        </w:rPr>
        <w:t>賠償金及び解決に要した費用を</w:t>
      </w:r>
      <w:r w:rsidR="00D60A1B" w:rsidRPr="00925B0F">
        <w:rPr>
          <w:rFonts w:ascii="HGPｺﾞｼｯｸM" w:eastAsia="HGPｺﾞｼｯｸM" w:hAnsi="ＭＳ ゴシック" w:cs="ＭＳ ゴシック" w:hint="eastAsia"/>
          <w:spacing w:val="0"/>
          <w:szCs w:val="21"/>
        </w:rPr>
        <w:t>負担する</w:t>
      </w:r>
      <w:r w:rsidR="00F82DBA" w:rsidRPr="00925B0F">
        <w:rPr>
          <w:rFonts w:ascii="HGPｺﾞｼｯｸM" w:eastAsia="HGPｺﾞｼｯｸM" w:hAnsi="ＭＳ ゴシック" w:cs="ＭＳ ゴシック" w:hint="eastAsia"/>
          <w:spacing w:val="0"/>
          <w:szCs w:val="21"/>
        </w:rPr>
        <w:t>。</w:t>
      </w:r>
      <w:r w:rsidR="00D60A1B" w:rsidRPr="00925B0F">
        <w:rPr>
          <w:rFonts w:ascii="HGPｺﾞｼｯｸM" w:eastAsia="HGPｺﾞｼｯｸM" w:hAnsi="ＭＳ ゴシック" w:cs="ＭＳ ゴシック" w:hint="eastAsia"/>
          <w:spacing w:val="0"/>
          <w:szCs w:val="21"/>
        </w:rPr>
        <w:t>なお、甲及び乙は</w:t>
      </w:r>
      <w:r w:rsidR="00F82DBA" w:rsidRPr="00925B0F">
        <w:rPr>
          <w:rFonts w:ascii="HGPｺﾞｼｯｸM" w:eastAsia="HGPｺﾞｼｯｸM" w:hAnsi="ＭＳ ゴシック" w:cs="ＭＳ ゴシック" w:hint="eastAsia"/>
          <w:spacing w:val="0"/>
          <w:szCs w:val="21"/>
        </w:rPr>
        <w:t>、裁判上又は裁判外を問わず、和解する場合には、事前に</w:t>
      </w:r>
      <w:r w:rsidR="00D60A1B" w:rsidRPr="00925B0F">
        <w:rPr>
          <w:rFonts w:ascii="HGPｺﾞｼｯｸM" w:eastAsia="HGPｺﾞｼｯｸM" w:hAnsi="ＭＳ ゴシック" w:cs="ＭＳ ゴシック" w:hint="eastAsia"/>
          <w:spacing w:val="0"/>
          <w:szCs w:val="21"/>
        </w:rPr>
        <w:t>文書による相手方の</w:t>
      </w:r>
      <w:r w:rsidR="00F82DBA" w:rsidRPr="00925B0F">
        <w:rPr>
          <w:rFonts w:ascii="HGPｺﾞｼｯｸM" w:eastAsia="HGPｺﾞｼｯｸM" w:hAnsi="ＭＳ ゴシック" w:cs="ＭＳ ゴシック" w:hint="eastAsia"/>
          <w:spacing w:val="0"/>
          <w:szCs w:val="21"/>
        </w:rPr>
        <w:t>承諾を得るものとする。</w:t>
      </w:r>
    </w:p>
    <w:p w14:paraId="65ABF594"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10F91DBD"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（契約の解除）</w:t>
      </w:r>
    </w:p>
    <w:p w14:paraId="3FF68F83"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４</w:t>
      </w:r>
      <w:r w:rsidRPr="00925B0F">
        <w:rPr>
          <w:rFonts w:ascii="HGPｺﾞｼｯｸM" w:eastAsia="HGPｺﾞｼｯｸM" w:hAnsi="ＭＳ ゴシック" w:cs="ＭＳ ゴシック" w:hint="eastAsia"/>
          <w:spacing w:val="0"/>
          <w:szCs w:val="21"/>
        </w:rPr>
        <w:t>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0EC62BD" w14:textId="77777777"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3794D7CF" w14:textId="77777777" w:rsidR="00095FEE"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３　甲は、本契約締結後に乙が反社会的勢力</w:t>
      </w:r>
      <w:r w:rsidR="001E1D0B" w:rsidRPr="00925B0F">
        <w:rPr>
          <w:rFonts w:ascii="HGPｺﾞｼｯｸM" w:eastAsia="HGPｺﾞｼｯｸM" w:hAnsi="ＭＳ ゴシック" w:hint="eastAsia"/>
          <w:spacing w:val="4"/>
          <w:szCs w:val="21"/>
        </w:rPr>
        <w:t>（独立行政法人国立病院機構反社会的勢力への対応に関する規程</w:t>
      </w:r>
      <w:r w:rsidR="0035744A" w:rsidRPr="00925B0F">
        <w:rPr>
          <w:rFonts w:ascii="HGPｺﾞｼｯｸM" w:eastAsia="HGPｺﾞｼｯｸM" w:hAnsi="ＭＳ ゴシック" w:hint="eastAsia"/>
          <w:spacing w:val="4"/>
          <w:szCs w:val="21"/>
        </w:rPr>
        <w:t>（平成２７年規程第６３号）第２条各号）</w:t>
      </w:r>
      <w:r w:rsidR="001E1D0B" w:rsidRPr="00925B0F">
        <w:rPr>
          <w:rFonts w:ascii="HGPｺﾞｼｯｸM" w:eastAsia="HGPｺﾞｼｯｸM" w:hAnsi="ＭＳ ゴシック" w:hint="eastAsia"/>
          <w:spacing w:val="4"/>
          <w:szCs w:val="21"/>
        </w:rPr>
        <w:t>に掲げる者をいう。以下同じ。）</w:t>
      </w:r>
      <w:r w:rsidRPr="00925B0F">
        <w:rPr>
          <w:rFonts w:ascii="HGPｺﾞｼｯｸM" w:eastAsia="HGPｺﾞｼｯｸM" w:hAnsi="ＭＳ ゴシック" w:cs="ＭＳ ゴシック" w:hint="eastAsia"/>
          <w:spacing w:val="0"/>
          <w:szCs w:val="21"/>
        </w:rPr>
        <w:t>であることが判明した場合又は自らもしくは第三者を利用して次の各号のいずれかに該当する行為をした場合には本契約を解除すること</w:t>
      </w:r>
      <w:r w:rsidR="00897B7F" w:rsidRPr="00925B0F">
        <w:rPr>
          <w:rFonts w:ascii="HGPｺﾞｼｯｸM" w:eastAsia="HGPｺﾞｼｯｸM" w:hAnsi="ＭＳ ゴシック" w:cs="ＭＳ ゴシック" w:hint="eastAsia"/>
          <w:spacing w:val="0"/>
          <w:szCs w:val="21"/>
        </w:rPr>
        <w:t>ができる</w:t>
      </w:r>
      <w:r w:rsidRPr="00925B0F">
        <w:rPr>
          <w:rFonts w:ascii="HGPｺﾞｼｯｸM" w:eastAsia="HGPｺﾞｼｯｸM" w:hAnsi="ＭＳ ゴシック" w:cs="ＭＳ ゴシック" w:hint="eastAsia"/>
          <w:spacing w:val="0"/>
          <w:szCs w:val="21"/>
        </w:rPr>
        <w:t>。</w:t>
      </w:r>
    </w:p>
    <w:p w14:paraId="6427F072"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暴力的な要求行為</w:t>
      </w:r>
    </w:p>
    <w:p w14:paraId="6B4033DB"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lastRenderedPageBreak/>
        <w:t xml:space="preserve">　二　法的な責任を超えた不当な要求行為</w:t>
      </w:r>
    </w:p>
    <w:p w14:paraId="19124EB9"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三　取引に関して、脅迫的な言動をし、又は暴力を用いる行為</w:t>
      </w:r>
    </w:p>
    <w:p w14:paraId="6E62D3EA"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四　風説を流布し、偽計を用い、又は威力を用いて甲の信用を毀損し、又は甲の業務を妨害する行為</w:t>
      </w:r>
    </w:p>
    <w:p w14:paraId="6068A780" w14:textId="4CE4047F" w:rsidR="00A166AD" w:rsidRPr="000035AD" w:rsidRDefault="00095FEE" w:rsidP="001672C9">
      <w:pPr>
        <w:autoSpaceDE/>
        <w:autoSpaceDN/>
        <w:spacing w:line="340" w:lineRule="exact"/>
        <w:ind w:left="142" w:right="28" w:hanging="140"/>
        <w:rPr>
          <w:rFonts w:ascii="HGPｺﾞｼｯｸM" w:hAnsi="ＭＳ ゴシック"/>
          <w:spacing w:val="0"/>
          <w:rPrChange w:id="42" w:author="加藤　安奈／Kato,Anna" w:date="2024-03-27T09:49:00Z">
            <w:rPr>
              <w:rFonts w:ascii="HGPｺﾞｼｯｸM" w:hAnsi="ＭＳ ゴシック"/>
              <w:spacing w:val="4"/>
              <w:sz w:val="26"/>
            </w:rPr>
          </w:rPrChange>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第１項</w:t>
      </w:r>
      <w:del w:id="43" w:author="加藤　安奈／Kato,Anna" w:date="2024-03-27T09:49:00Z">
        <w:r w:rsidR="001E1D0B" w:rsidRPr="00925B0F">
          <w:rPr>
            <w:rFonts w:ascii="HGPｺﾞｼｯｸM" w:eastAsia="HGPｺﾞｼｯｸM" w:hAnsi="ＭＳ ゴシック" w:cs="ＭＳ ゴシック" w:hint="eastAsia"/>
            <w:spacing w:val="0"/>
            <w:szCs w:val="21"/>
          </w:rPr>
          <w:delText>、</w:delText>
        </w:r>
        <w:r w:rsidR="00A166AD" w:rsidRPr="00925B0F">
          <w:rPr>
            <w:rFonts w:ascii="HGPｺﾞｼｯｸM" w:eastAsia="HGPｺﾞｼｯｸM" w:hAnsi="ＭＳ ゴシック" w:cs="ＭＳ ゴシック" w:hint="eastAsia"/>
            <w:spacing w:val="0"/>
            <w:szCs w:val="21"/>
          </w:rPr>
          <w:delText>第２項</w:delText>
        </w:r>
        <w:r w:rsidR="00C41688" w:rsidRPr="00925B0F">
          <w:rPr>
            <w:rFonts w:ascii="HGPｺﾞｼｯｸM" w:eastAsia="HGPｺﾞｼｯｸM" w:hAnsi="ＭＳ ゴシック" w:cs="ＭＳ ゴシック" w:hint="eastAsia"/>
            <w:spacing w:val="0"/>
            <w:szCs w:val="21"/>
          </w:rPr>
          <w:delText>、</w:delText>
        </w:r>
      </w:del>
      <w:ins w:id="44" w:author="加藤　安奈／Kato,Anna" w:date="2024-03-27T09:49:00Z">
        <w:r w:rsidR="001672C9">
          <w:rPr>
            <w:rFonts w:ascii="HGPｺﾞｼｯｸM" w:eastAsia="HGPｺﾞｼｯｸM" w:hAnsi="ＭＳ ゴシック" w:cs="ＭＳ ゴシック" w:hint="eastAsia"/>
            <w:spacing w:val="0"/>
            <w:szCs w:val="21"/>
          </w:rPr>
          <w:t>から</w:t>
        </w:r>
      </w:ins>
      <w:r w:rsidRPr="00925B0F">
        <w:rPr>
          <w:rFonts w:ascii="HGPｺﾞｼｯｸM" w:eastAsia="HGPｺﾞｼｯｸM" w:hAnsi="ＭＳ ゴシック" w:cs="ＭＳ ゴシック" w:hint="eastAsia"/>
          <w:spacing w:val="0"/>
          <w:szCs w:val="21"/>
        </w:rPr>
        <w:t>第３項</w:t>
      </w:r>
      <w:r w:rsidR="00F9678F" w:rsidRPr="00925B0F">
        <w:rPr>
          <w:rFonts w:ascii="HGPｺﾞｼｯｸM" w:eastAsia="HGPｺﾞｼｯｸM" w:hAnsi="ＭＳ ゴシック" w:cs="ＭＳ ゴシック" w:hint="eastAsia"/>
          <w:spacing w:val="0"/>
          <w:szCs w:val="21"/>
        </w:rPr>
        <w:t>又は</w:t>
      </w:r>
      <w:r w:rsidR="00C41688" w:rsidRPr="00925B0F">
        <w:rPr>
          <w:rFonts w:ascii="HGPｺﾞｼｯｸM" w:eastAsia="HGPｺﾞｼｯｸM" w:hAnsi="ＭＳ ゴシック" w:cs="ＭＳ ゴシック" w:hint="eastAsia"/>
          <w:spacing w:val="0"/>
          <w:szCs w:val="21"/>
        </w:rPr>
        <w:t>第１８条第２項</w:t>
      </w:r>
      <w:r w:rsidR="00A166AD" w:rsidRPr="00925B0F">
        <w:rPr>
          <w:rFonts w:ascii="HGPｺﾞｼｯｸM" w:eastAsia="HGPｺﾞｼｯｸM" w:hAnsi="ＭＳ ゴシック" w:cs="ＭＳ ゴシック" w:hint="eastAsia"/>
          <w:spacing w:val="0"/>
          <w:szCs w:val="21"/>
        </w:rPr>
        <w:t>に基づき本契約が解除された場合、甲は、第６条第１項により乙から受領した治験薬</w:t>
      </w:r>
      <w:r w:rsidR="00FC4DD3">
        <w:rPr>
          <w:rFonts w:ascii="HGPｺﾞｼｯｸM" w:eastAsia="HGPｺﾞｼｯｸM" w:hAnsi="ＭＳ ゴシック" w:cs="ＭＳ ゴシック" w:hint="eastAsia"/>
          <w:spacing w:val="0"/>
          <w:szCs w:val="21"/>
        </w:rPr>
        <w:t>又は</w:t>
      </w:r>
      <w:r w:rsidR="00907181" w:rsidRPr="00907181">
        <w:rPr>
          <w:rFonts w:ascii="HGPｺﾞｼｯｸM" w:eastAsia="HGPｺﾞｼｯｸM" w:hAnsi="ＭＳ ゴシック" w:cs="ＭＳ ゴシック" w:hint="eastAsia"/>
          <w:spacing w:val="0"/>
          <w:szCs w:val="21"/>
        </w:rPr>
        <w:t>治験使用薬</w:t>
      </w:r>
      <w:r w:rsidR="00A166AD" w:rsidRPr="00925B0F">
        <w:rPr>
          <w:rFonts w:ascii="HGPｺﾞｼｯｸM" w:eastAsia="HGPｺﾞｼｯｸM" w:hAnsi="ＭＳ ゴシック" w:cs="ＭＳ ゴシック" w:hint="eastAsia"/>
          <w:spacing w:val="0"/>
          <w:szCs w:val="21"/>
        </w:rPr>
        <w:t>を、同条第３項の手順書に従い、直ちに乙に返還するとともに、</w:t>
      </w:r>
      <w:r w:rsidR="00DB659C" w:rsidRPr="00925B0F">
        <w:rPr>
          <w:rFonts w:ascii="HGPｺﾞｼｯｸM" w:eastAsia="HGPｺﾞｼｯｸM" w:hAnsi="ＭＳ ゴシック" w:cs="ＭＳ ゴシック" w:hint="eastAsia"/>
          <w:spacing w:val="0"/>
          <w:szCs w:val="21"/>
        </w:rPr>
        <w:t>治験責任医師は、</w:t>
      </w:r>
      <w:r w:rsidR="00A166AD" w:rsidRPr="00925B0F">
        <w:rPr>
          <w:rFonts w:ascii="HGPｺﾞｼｯｸM" w:eastAsia="HGPｺﾞｼｯｸM" w:hAnsi="ＭＳ ゴシック" w:cs="ＭＳ ゴシック" w:hint="eastAsia"/>
          <w:spacing w:val="0"/>
          <w:szCs w:val="21"/>
        </w:rPr>
        <w:t>第８条に従い、当該解除時点までに実施された本治験に関する症例報告書を速やかに作成し、乙に提出する。</w:t>
      </w:r>
    </w:p>
    <w:p w14:paraId="29EEBE21" w14:textId="1F03C1F5" w:rsidR="00A166AD" w:rsidRPr="00925B0F" w:rsidRDefault="00095FEE"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第１項</w:t>
      </w:r>
      <w:del w:id="45" w:author="加藤　安奈／Kato,Anna" w:date="2024-03-27T09:49:00Z">
        <w:r w:rsidR="00F9678F" w:rsidRPr="00925B0F">
          <w:rPr>
            <w:rFonts w:ascii="HGPｺﾞｼｯｸM" w:eastAsia="HGPｺﾞｼｯｸM" w:hAnsi="ＭＳ ゴシック" w:cs="ＭＳ ゴシック" w:hint="eastAsia"/>
            <w:spacing w:val="0"/>
            <w:szCs w:val="21"/>
          </w:rPr>
          <w:delText>、</w:delText>
        </w:r>
        <w:r w:rsidR="00A166AD" w:rsidRPr="00925B0F">
          <w:rPr>
            <w:rFonts w:ascii="HGPｺﾞｼｯｸM" w:eastAsia="HGPｺﾞｼｯｸM" w:hAnsi="ＭＳ ゴシック" w:cs="ＭＳ ゴシック" w:hint="eastAsia"/>
            <w:spacing w:val="0"/>
            <w:szCs w:val="21"/>
          </w:rPr>
          <w:delText>第２項</w:delText>
        </w:r>
        <w:r w:rsidR="00F9678F" w:rsidRPr="00925B0F">
          <w:rPr>
            <w:rFonts w:ascii="HGPｺﾞｼｯｸM" w:eastAsia="HGPｺﾞｼｯｸM" w:hAnsi="ＭＳ ゴシック" w:cs="ＭＳ ゴシック" w:hint="eastAsia"/>
            <w:spacing w:val="0"/>
            <w:szCs w:val="21"/>
          </w:rPr>
          <w:delText>、</w:delText>
        </w:r>
      </w:del>
      <w:ins w:id="46" w:author="加藤　安奈／Kato,Anna" w:date="2024-03-27T09:49:00Z">
        <w:r w:rsidR="001672C9">
          <w:rPr>
            <w:rFonts w:ascii="HGPｺﾞｼｯｸM" w:eastAsia="HGPｺﾞｼｯｸM" w:hAnsi="ＭＳ ゴシック" w:cs="ＭＳ ゴシック" w:hint="eastAsia"/>
            <w:spacing w:val="0"/>
            <w:szCs w:val="21"/>
          </w:rPr>
          <w:t>から</w:t>
        </w:r>
      </w:ins>
      <w:r w:rsidR="00F9678F" w:rsidRPr="00925B0F">
        <w:rPr>
          <w:rFonts w:ascii="HGPｺﾞｼｯｸM" w:eastAsia="HGPｺﾞｼｯｸM" w:hAnsi="ＭＳ ゴシック" w:cs="ＭＳ ゴシック" w:hint="eastAsia"/>
          <w:spacing w:val="0"/>
          <w:szCs w:val="21"/>
        </w:rPr>
        <w:t>第３項又は第１８条第２項</w:t>
      </w:r>
      <w:r w:rsidR="00A166AD" w:rsidRPr="00925B0F">
        <w:rPr>
          <w:rFonts w:ascii="HGPｺﾞｼｯｸM" w:eastAsia="HGPｺﾞｼｯｸM" w:hAnsi="ＭＳ ゴシック" w:cs="ＭＳ ゴシック" w:hint="eastAsia"/>
          <w:spacing w:val="0"/>
          <w:szCs w:val="21"/>
        </w:rPr>
        <w:t>に基づき本契約が解除された場合であっても、第３条第２項、第７条、第９条、第１０条</w:t>
      </w:r>
      <w:r w:rsidR="00F82DBA" w:rsidRPr="00925B0F">
        <w:rPr>
          <w:rFonts w:ascii="HGPｺﾞｼｯｸM" w:eastAsia="HGPｺﾞｼｯｸM" w:hAnsi="ＭＳ ゴシック" w:cs="ＭＳ ゴシック" w:hint="eastAsia"/>
          <w:spacing w:val="0"/>
          <w:szCs w:val="21"/>
        </w:rPr>
        <w:t>、</w:t>
      </w:r>
      <w:r w:rsidR="00596DEA" w:rsidRPr="00925B0F">
        <w:rPr>
          <w:rFonts w:ascii="HGPｺﾞｼｯｸM" w:eastAsia="HGPｺﾞｼｯｸM" w:hAnsi="ＭＳ ゴシック" w:cs="ＭＳ ゴシック" w:hint="eastAsia"/>
          <w:spacing w:val="0"/>
          <w:szCs w:val="21"/>
        </w:rPr>
        <w:t>第１２</w:t>
      </w:r>
      <w:r w:rsidR="00A166AD" w:rsidRPr="00925B0F">
        <w:rPr>
          <w:rFonts w:ascii="HGPｺﾞｼｯｸM" w:eastAsia="HGPｺﾞｼｯｸM" w:hAnsi="ＭＳ ゴシック" w:cs="ＭＳ ゴシック" w:hint="eastAsia"/>
          <w:spacing w:val="0"/>
          <w:szCs w:val="21"/>
        </w:rPr>
        <w:t>条第１項</w:t>
      </w:r>
      <w:del w:id="47" w:author="加藤　安奈／Kato,Anna" w:date="2024-03-27T09:49:00Z">
        <w:r w:rsidR="00A166AD" w:rsidRPr="00925B0F">
          <w:rPr>
            <w:rFonts w:ascii="HGPｺﾞｼｯｸM" w:eastAsia="HGPｺﾞｼｯｸM" w:hAnsi="ＭＳ ゴシック" w:cs="ＭＳ ゴシック" w:hint="eastAsia"/>
            <w:spacing w:val="0"/>
            <w:szCs w:val="21"/>
          </w:rPr>
          <w:delText>、第２項及び</w:delText>
        </w:r>
      </w:del>
      <w:ins w:id="48" w:author="加藤　安奈／Kato,Anna" w:date="2024-03-27T09:49:00Z">
        <w:r w:rsidR="00C95935">
          <w:rPr>
            <w:rFonts w:ascii="HGPｺﾞｼｯｸM" w:eastAsia="HGPｺﾞｼｯｸM" w:hAnsi="ＭＳ ゴシック" w:cs="ＭＳ ゴシック" w:hint="eastAsia"/>
            <w:spacing w:val="0"/>
            <w:szCs w:val="21"/>
          </w:rPr>
          <w:t>から</w:t>
        </w:r>
      </w:ins>
      <w:r w:rsidR="00A166AD" w:rsidRPr="00925B0F">
        <w:rPr>
          <w:rFonts w:ascii="HGPｺﾞｼｯｸM" w:eastAsia="HGPｺﾞｼｯｸM" w:hAnsi="ＭＳ ゴシック" w:cs="ＭＳ ゴシック" w:hint="eastAsia"/>
          <w:spacing w:val="0"/>
          <w:szCs w:val="21"/>
        </w:rPr>
        <w:t>第３項</w:t>
      </w:r>
      <w:del w:id="49" w:author="加藤　安奈／Kato,Anna" w:date="2024-03-27T09:49:00Z">
        <w:r w:rsidR="00F82DBA" w:rsidRPr="00925B0F">
          <w:rPr>
            <w:rFonts w:ascii="HGPｺﾞｼｯｸM" w:eastAsia="HGPｺﾞｼｯｸM" w:hAnsi="ＭＳ ゴシック" w:cs="ＭＳ ゴシック" w:hint="eastAsia"/>
            <w:spacing w:val="0"/>
            <w:szCs w:val="21"/>
          </w:rPr>
          <w:delText>並びに</w:delText>
        </w:r>
      </w:del>
      <w:ins w:id="50" w:author="加藤　安奈／Kato,Anna" w:date="2024-03-27T09:49:00Z">
        <w:r w:rsidR="00C95935">
          <w:rPr>
            <w:rFonts w:ascii="HGPｺﾞｼｯｸM" w:eastAsia="HGPｺﾞｼｯｸM" w:hAnsi="ＭＳ ゴシック" w:cs="ＭＳ ゴシック" w:hint="eastAsia"/>
            <w:spacing w:val="0"/>
            <w:szCs w:val="21"/>
          </w:rPr>
          <w:t>及び</w:t>
        </w:r>
      </w:ins>
      <w:r w:rsidR="00F82DBA" w:rsidRPr="00925B0F">
        <w:rPr>
          <w:rFonts w:ascii="HGPｺﾞｼｯｸM" w:eastAsia="HGPｺﾞｼｯｸM" w:hAnsi="ＭＳ ゴシック" w:cs="ＭＳ ゴシック" w:hint="eastAsia"/>
          <w:spacing w:val="0"/>
          <w:szCs w:val="21"/>
        </w:rPr>
        <w:t>前条</w:t>
      </w:r>
      <w:r w:rsidR="00A166AD" w:rsidRPr="00925B0F">
        <w:rPr>
          <w:rFonts w:ascii="HGPｺﾞｼｯｸM" w:eastAsia="HGPｺﾞｼｯｸM" w:hAnsi="ＭＳ ゴシック" w:cs="ＭＳ ゴシック" w:hint="eastAsia"/>
          <w:spacing w:val="0"/>
          <w:szCs w:val="21"/>
        </w:rPr>
        <w:t>の規定は、なお有効に存続する。</w:t>
      </w:r>
    </w:p>
    <w:p w14:paraId="4700CFA7" w14:textId="77777777" w:rsidR="00A166AD"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w:t>
      </w:r>
      <w:r w:rsidR="00A166AD" w:rsidRPr="00925B0F">
        <w:rPr>
          <w:rFonts w:ascii="HGPｺﾞｼｯｸM" w:eastAsia="HGPｺﾞｼｯｸM" w:hAnsi="ＭＳ ゴシック" w:cs="ＭＳ ゴシック" w:hint="eastAsia"/>
          <w:spacing w:val="0"/>
          <w:szCs w:val="21"/>
        </w:rPr>
        <w:t xml:space="preserve">　乙が、第１１条に定める費用を期限までに支払わなかったときは、本契約は解除できるものとし、それによって生じた甲の損害を乙は補償するものとする。</w:t>
      </w:r>
    </w:p>
    <w:p w14:paraId="052B2771" w14:textId="77777777" w:rsidR="00301B1F" w:rsidRPr="00925B0F" w:rsidRDefault="00301B1F" w:rsidP="00A166AD">
      <w:pPr>
        <w:autoSpaceDE/>
        <w:autoSpaceDN/>
        <w:spacing w:line="340" w:lineRule="exact"/>
        <w:ind w:left="220" w:right="28" w:hanging="218"/>
        <w:rPr>
          <w:rFonts w:ascii="HGPｺﾞｼｯｸM" w:eastAsia="HGPｺﾞｼｯｸM" w:hAnsi="ＭＳ ゴシック"/>
          <w:spacing w:val="4"/>
          <w:sz w:val="26"/>
          <w:szCs w:val="26"/>
        </w:rPr>
      </w:pPr>
    </w:p>
    <w:p w14:paraId="6394D17F"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（研究用試料及び設備備品等の提供）</w:t>
      </w:r>
    </w:p>
    <w:p w14:paraId="5F35DEDC" w14:textId="77777777"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５</w:t>
      </w:r>
      <w:r w:rsidRPr="00925B0F">
        <w:rPr>
          <w:rFonts w:ascii="HGPｺﾞｼｯｸM" w:eastAsia="HGPｺﾞｼｯｸM" w:hAnsi="ＭＳ ゴシック" w:cs="ＭＳ ゴシック" w:hint="eastAsia"/>
          <w:spacing w:val="0"/>
          <w:szCs w:val="21"/>
        </w:rPr>
        <w:t>条　乙は、予め甲に対し、別紙様式（１）及び（２）に掲げる本治験の実施に必要な研究用試料、書類及び消耗器材並びに設備備品（以下「研究用試料等」という。）を提供できるものとする。</w:t>
      </w:r>
    </w:p>
    <w:p w14:paraId="30B38314" w14:textId="77777777"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前項の研究用試料等の搬入、取付け、取りはずし及び撤去に要する費用は、乙が負担するものとする。</w:t>
      </w:r>
    </w:p>
    <w:p w14:paraId="71B851FB"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甲は、乙から提供された研究用試料等を保管・供用し、本治験の終了後費消した研究用試料及び消耗器材を除き、遅滞なく乙に返還するものとする。</w:t>
      </w:r>
    </w:p>
    <w:p w14:paraId="472E0178" w14:textId="77777777" w:rsidR="007821C8"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4AFB3907" w14:textId="77777777" w:rsidR="007821C8" w:rsidRPr="00925B0F" w:rsidRDefault="007821C8" w:rsidP="00A166AD">
      <w:pPr>
        <w:autoSpaceDE/>
        <w:autoSpaceDN/>
        <w:spacing w:line="340" w:lineRule="exact"/>
        <w:ind w:left="198" w:hanging="196"/>
        <w:rPr>
          <w:rFonts w:ascii="HGPｺﾞｼｯｸM" w:eastAsia="HGPｺﾞｼｯｸM" w:hAnsi="ＭＳ ゴシック" w:cs="ＭＳ ゴシック"/>
          <w:spacing w:val="0"/>
          <w:szCs w:val="21"/>
        </w:rPr>
      </w:pPr>
    </w:p>
    <w:p w14:paraId="22C7929E" w14:textId="77777777" w:rsidR="00D11969" w:rsidRPr="00925B0F" w:rsidRDefault="00D11969" w:rsidP="00A166AD">
      <w:pPr>
        <w:autoSpaceDE/>
        <w:autoSpaceDN/>
        <w:spacing w:line="340" w:lineRule="exact"/>
        <w:ind w:left="198" w:hanging="196"/>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（知的財産</w:t>
      </w:r>
      <w:r w:rsidR="004220B3" w:rsidRPr="00925B0F">
        <w:rPr>
          <w:rFonts w:ascii="HGPｺﾞｼｯｸM" w:eastAsia="HGPｺﾞｼｯｸM" w:hAnsi="ＭＳ ゴシック" w:cs="ＭＳ ゴシック" w:hint="eastAsia"/>
          <w:spacing w:val="0"/>
          <w:szCs w:val="21"/>
        </w:rPr>
        <w:t>権</w:t>
      </w:r>
      <w:r w:rsidR="00F771DE" w:rsidRPr="00925B0F">
        <w:rPr>
          <w:rFonts w:ascii="HGPｺﾞｼｯｸM" w:eastAsia="HGPｺﾞｼｯｸM" w:hAnsi="ＭＳ ゴシック" w:cs="ＭＳ ゴシック" w:hint="eastAsia"/>
          <w:spacing w:val="0"/>
          <w:szCs w:val="21"/>
        </w:rPr>
        <w:t>等</w:t>
      </w:r>
      <w:r w:rsidR="004220B3" w:rsidRPr="00925B0F">
        <w:rPr>
          <w:rFonts w:ascii="HGPｺﾞｼｯｸM" w:eastAsia="HGPｺﾞｼｯｸM" w:hAnsi="ＭＳ ゴシック" w:cs="ＭＳ ゴシック" w:hint="eastAsia"/>
          <w:spacing w:val="0"/>
          <w:szCs w:val="21"/>
        </w:rPr>
        <w:t>の帰属</w:t>
      </w:r>
      <w:r w:rsidRPr="00925B0F">
        <w:rPr>
          <w:rFonts w:ascii="HGPｺﾞｼｯｸM" w:eastAsia="HGPｺﾞｼｯｸM" w:hAnsi="ＭＳ ゴシック" w:cs="ＭＳ ゴシック" w:hint="eastAsia"/>
          <w:spacing w:val="0"/>
          <w:szCs w:val="21"/>
        </w:rPr>
        <w:t>）</w:t>
      </w:r>
    </w:p>
    <w:p w14:paraId="5D507F67" w14:textId="77777777" w:rsidR="00F771DE" w:rsidRPr="00925B0F" w:rsidRDefault="008C27E7">
      <w:pPr>
        <w:autoSpaceDE/>
        <w:autoSpaceDN/>
        <w:spacing w:line="340" w:lineRule="exact"/>
        <w:rPr>
          <w:rFonts w:ascii="HGPｺﾞｼｯｸM" w:eastAsia="HGPｺﾞｼｯｸM" w:hAnsi="ＭＳ ゴシック" w:cs="ＭＳ ゴシック"/>
          <w:spacing w:val="0"/>
          <w:szCs w:val="21"/>
        </w:rPr>
        <w:pPrChange w:id="51" w:author="加藤　安奈／Kato,Anna" w:date="2024-03-27T09:49:00Z">
          <w:pPr>
            <w:autoSpaceDE/>
            <w:autoSpaceDN/>
            <w:spacing w:line="240" w:lineRule="auto"/>
          </w:pPr>
        </w:pPrChange>
      </w:pPr>
      <w:r w:rsidRPr="00925B0F">
        <w:rPr>
          <w:rFonts w:ascii="HGPｺﾞｼｯｸM" w:eastAsia="HGPｺﾞｼｯｸM" w:hAnsi="ＭＳ ゴシック" w:cs="ＭＳ ゴシック" w:hint="eastAsia"/>
          <w:spacing w:val="0"/>
          <w:szCs w:val="21"/>
        </w:rPr>
        <w:t>第１６</w:t>
      </w:r>
      <w:r w:rsidR="00D11969" w:rsidRPr="00925B0F">
        <w:rPr>
          <w:rFonts w:ascii="HGPｺﾞｼｯｸM" w:eastAsia="HGPｺﾞｼｯｸM" w:hAnsi="ＭＳ ゴシック" w:cs="ＭＳ ゴシック" w:hint="eastAsia"/>
          <w:spacing w:val="0"/>
          <w:szCs w:val="21"/>
        </w:rPr>
        <w:t>条　本治験</w:t>
      </w:r>
      <w:r w:rsidR="004220B3" w:rsidRPr="00925B0F">
        <w:rPr>
          <w:rFonts w:ascii="HGPｺﾞｼｯｸM" w:eastAsia="HGPｺﾞｼｯｸM" w:hAnsi="ＭＳ ゴシック" w:cs="ＭＳ ゴシック" w:hint="eastAsia"/>
          <w:spacing w:val="0"/>
          <w:szCs w:val="21"/>
        </w:rPr>
        <w:t>を実施することで</w:t>
      </w:r>
      <w:r w:rsidR="00F771DE" w:rsidRPr="00925B0F">
        <w:rPr>
          <w:rFonts w:ascii="HGPｺﾞｼｯｸM" w:eastAsia="HGPｺﾞｼｯｸM" w:hAnsi="ＭＳ ゴシック" w:cs="ＭＳ ゴシック" w:hint="eastAsia"/>
          <w:spacing w:val="0"/>
          <w:szCs w:val="21"/>
        </w:rPr>
        <w:t>得られた</w:t>
      </w:r>
      <w:r w:rsidR="004220B3" w:rsidRPr="00925B0F">
        <w:rPr>
          <w:rFonts w:ascii="HGPｺﾞｼｯｸM" w:eastAsia="HGPｺﾞｼｯｸM" w:hAnsi="ＭＳ ゴシック" w:cs="ＭＳ ゴシック" w:hint="eastAsia"/>
          <w:spacing w:val="0"/>
          <w:szCs w:val="21"/>
        </w:rPr>
        <w:t>知的財産権</w:t>
      </w:r>
      <w:r w:rsidR="00F771DE" w:rsidRPr="00925B0F">
        <w:rPr>
          <w:rFonts w:ascii="HGPｺﾞｼｯｸM" w:eastAsia="HGPｺﾞｼｯｸM" w:hAnsi="ＭＳ ゴシック" w:cs="ＭＳ ゴシック" w:hint="eastAsia"/>
          <w:spacing w:val="0"/>
          <w:szCs w:val="21"/>
        </w:rPr>
        <w:t>及び研究結果</w:t>
      </w:r>
      <w:r w:rsidR="004220B3" w:rsidRPr="00925B0F">
        <w:rPr>
          <w:rFonts w:ascii="HGPｺﾞｼｯｸM" w:eastAsia="HGPｺﾞｼｯｸM" w:hAnsi="ＭＳ ゴシック" w:cs="ＭＳ ゴシック" w:hint="eastAsia"/>
          <w:spacing w:val="0"/>
          <w:szCs w:val="21"/>
        </w:rPr>
        <w:t>は、</w:t>
      </w:r>
      <w:r w:rsidR="00907181" w:rsidRPr="00907181">
        <w:rPr>
          <w:rFonts w:ascii="HGPｺﾞｼｯｸM" w:eastAsia="HGPｺﾞｼｯｸM" w:hAnsi="ＭＳ ゴシック" w:cs="ＭＳ ゴシック" w:hint="eastAsia"/>
          <w:spacing w:val="0"/>
          <w:szCs w:val="21"/>
        </w:rPr>
        <w:t>原則として</w:t>
      </w:r>
      <w:r w:rsidR="004220B3" w:rsidRPr="00925B0F">
        <w:rPr>
          <w:rFonts w:ascii="HGPｺﾞｼｯｸM" w:eastAsia="HGPｺﾞｼｯｸM" w:hAnsi="ＭＳ ゴシック" w:cs="ＭＳ ゴシック" w:hint="eastAsia"/>
          <w:spacing w:val="0"/>
          <w:szCs w:val="21"/>
        </w:rPr>
        <w:t>乙</w:t>
      </w:r>
      <w:r w:rsidR="00357CD9" w:rsidRPr="00925B0F">
        <w:rPr>
          <w:rFonts w:ascii="HGPｺﾞｼｯｸM" w:eastAsia="HGPｺﾞｼｯｸM" w:hAnsi="ＭＳ ゴシック" w:cs="ＭＳ ゴシック" w:hint="eastAsia"/>
          <w:spacing w:val="0"/>
          <w:szCs w:val="21"/>
        </w:rPr>
        <w:t>に</w:t>
      </w:r>
      <w:r w:rsidR="00F771DE" w:rsidRPr="00925B0F">
        <w:rPr>
          <w:rFonts w:ascii="HGPｺﾞｼｯｸM" w:eastAsia="HGPｺﾞｼｯｸM" w:hAnsi="ＭＳ ゴシック" w:cs="ＭＳ ゴシック" w:hint="eastAsia"/>
          <w:spacing w:val="0"/>
          <w:szCs w:val="21"/>
        </w:rPr>
        <w:t>帰属</w:t>
      </w:r>
      <w:r w:rsidR="000775E3" w:rsidRPr="00925B0F">
        <w:rPr>
          <w:rFonts w:ascii="HGPｺﾞｼｯｸM" w:eastAsia="HGPｺﾞｼｯｸM" w:hAnsi="ＭＳ ゴシック" w:cs="ＭＳ ゴシック" w:hint="eastAsia"/>
          <w:spacing w:val="0"/>
          <w:szCs w:val="21"/>
        </w:rPr>
        <w:t>する</w:t>
      </w:r>
      <w:r w:rsidR="00907181" w:rsidRPr="00907181">
        <w:rPr>
          <w:rFonts w:ascii="HGPｺﾞｼｯｸM" w:eastAsia="HGPｺﾞｼｯｸM" w:hAnsi="ＭＳ ゴシック" w:cs="ＭＳ ゴシック" w:hint="eastAsia"/>
          <w:spacing w:val="0"/>
          <w:szCs w:val="21"/>
        </w:rPr>
        <w:t>が、甲より申し出があった場合は甲乙協議の上決定する</w:t>
      </w:r>
      <w:r w:rsidR="000775E3" w:rsidRPr="00925B0F">
        <w:rPr>
          <w:rFonts w:ascii="HGPｺﾞｼｯｸM" w:eastAsia="HGPｺﾞｼｯｸM" w:hAnsi="ＭＳ ゴシック" w:cs="ＭＳ ゴシック" w:hint="eastAsia"/>
          <w:spacing w:val="0"/>
          <w:szCs w:val="21"/>
        </w:rPr>
        <w:t>ものとする。</w:t>
      </w:r>
    </w:p>
    <w:p w14:paraId="7434819C" w14:textId="77777777" w:rsidR="00F771DE" w:rsidRPr="00925B0F" w:rsidRDefault="00F771DE" w:rsidP="00A166AD">
      <w:pPr>
        <w:autoSpaceDE/>
        <w:autoSpaceDN/>
        <w:spacing w:line="240" w:lineRule="auto"/>
        <w:rPr>
          <w:rFonts w:ascii="HGPｺﾞｼｯｸM" w:eastAsia="HGPｺﾞｼｯｸM" w:hAnsi="ＭＳ ゴシック" w:cs="ＭＳ ゴシック"/>
          <w:spacing w:val="0"/>
          <w:szCs w:val="21"/>
        </w:rPr>
      </w:pPr>
    </w:p>
    <w:p w14:paraId="1D5D2CCB"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（債権の保全）</w:t>
      </w:r>
    </w:p>
    <w:p w14:paraId="1A8C299C" w14:textId="77777777" w:rsidR="00A166AD" w:rsidRPr="00925B0F" w:rsidRDefault="00A166AD" w:rsidP="006F4594">
      <w:pPr>
        <w:autoSpaceDE/>
        <w:autoSpaceDN/>
        <w:spacing w:line="240" w:lineRule="auto"/>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７</w:t>
      </w:r>
      <w:r w:rsidRPr="00925B0F">
        <w:rPr>
          <w:rFonts w:ascii="HGPｺﾞｼｯｸM" w:eastAsia="HGPｺﾞｼｯｸM" w:hAnsi="ＭＳ ゴシック" w:cs="ＭＳ ゴシック" w:hint="eastAsia"/>
          <w:spacing w:val="0"/>
          <w:szCs w:val="21"/>
        </w:rPr>
        <w:t>条　この契約により乙が甲に金銭債務を負うこととなる場合には、関係法令の規定によるほか、次の各号に従うものとする。</w:t>
      </w:r>
    </w:p>
    <w:p w14:paraId="0E25128D"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乙は、甲が定める履行期限までに債務を履行</w:t>
      </w:r>
      <w:r w:rsidR="00E70263" w:rsidRPr="00925B0F">
        <w:rPr>
          <w:rFonts w:ascii="HGPｺﾞｼｯｸM" w:eastAsia="HGPｺﾞｼｯｸM" w:hAnsi="ＭＳ ゴシック" w:cs="ＭＳ ゴシック" w:hint="eastAsia"/>
          <w:spacing w:val="0"/>
          <w:szCs w:val="21"/>
        </w:rPr>
        <w:t>できない</w:t>
      </w:r>
      <w:r w:rsidRPr="00925B0F">
        <w:rPr>
          <w:rFonts w:ascii="HGPｺﾞｼｯｸM" w:eastAsia="HGPｺﾞｼｯｸM" w:hAnsi="ＭＳ ゴシック" w:cs="ＭＳ ゴシック" w:hint="eastAsia"/>
          <w:spacing w:val="0"/>
          <w:szCs w:val="21"/>
        </w:rPr>
        <w:t>ときは</w:t>
      </w:r>
      <w:r w:rsidR="00E70263" w:rsidRPr="00925B0F">
        <w:rPr>
          <w:rFonts w:ascii="HGPｺﾞｼｯｸM" w:eastAsia="HGPｺﾞｼｯｸM" w:hAnsi="ＭＳ ゴシック" w:cs="ＭＳ ゴシック" w:hint="eastAsia"/>
          <w:spacing w:val="0"/>
          <w:szCs w:val="21"/>
        </w:rPr>
        <w:t>甲に事前に連絡することとし、その理由が正当な理由であると甲が判断した場合を除き、</w:t>
      </w:r>
      <w:r w:rsidRPr="00925B0F">
        <w:rPr>
          <w:rFonts w:ascii="HGPｺﾞｼｯｸM" w:eastAsia="HGPｺﾞｼｯｸM" w:hAnsi="ＭＳ ゴシック" w:cs="ＭＳ ゴシック" w:hint="eastAsia"/>
          <w:spacing w:val="0"/>
          <w:szCs w:val="21"/>
        </w:rPr>
        <w:t>延滞金として、当該債務金額に対して履行期限の翌日から納付の日までの日数に応じ、年</w:t>
      </w:r>
      <w:r w:rsidR="006E2F75">
        <w:rPr>
          <w:rFonts w:ascii="HGPｺﾞｼｯｸM" w:eastAsia="HGPｺﾞｼｯｸM" w:hAnsi="ＭＳ ゴシック" w:cs="ＭＳ ゴシック" w:hint="eastAsia"/>
          <w:spacing w:val="0"/>
          <w:szCs w:val="21"/>
        </w:rPr>
        <w:t>３</w:t>
      </w:r>
      <w:r w:rsidRPr="00925B0F">
        <w:rPr>
          <w:rFonts w:ascii="HGPｺﾞｼｯｸM" w:eastAsia="HGPｺﾞｼｯｸM" w:hAnsi="ＭＳ ゴシック" w:cs="ＭＳ ゴシック" w:hint="eastAsia"/>
          <w:spacing w:val="0"/>
          <w:szCs w:val="21"/>
        </w:rPr>
        <w:t>パーセントにより計算した金額を</w:t>
      </w:r>
      <w:r w:rsidR="00D363CF" w:rsidRPr="00925B0F">
        <w:rPr>
          <w:rFonts w:ascii="HGPｺﾞｼｯｸM" w:eastAsia="HGPｺﾞｼｯｸM" w:hAnsi="ＭＳ ゴシック" w:cs="ＭＳ ゴシック" w:hint="eastAsia"/>
          <w:spacing w:val="0"/>
          <w:szCs w:val="21"/>
        </w:rPr>
        <w:t>甲に</w:t>
      </w:r>
      <w:r w:rsidRPr="00925B0F">
        <w:rPr>
          <w:rFonts w:ascii="HGPｺﾞｼｯｸM" w:eastAsia="HGPｺﾞｼｯｸM" w:hAnsi="ＭＳ ゴシック" w:cs="ＭＳ ゴシック" w:hint="eastAsia"/>
          <w:spacing w:val="0"/>
          <w:szCs w:val="21"/>
        </w:rPr>
        <w:t>支払わなければならない。</w:t>
      </w:r>
    </w:p>
    <w:p w14:paraId="3F456CA3"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甲又は国立病院機構本部は、債権の保全上必要があると認めるときは、乙の業務又は資産の状況に関し、乙に対して質問し、帳簿書類その他の物件を調査し、又は参考となるべき報告若しくは資料の提出を求めることができる。</w:t>
      </w:r>
    </w:p>
    <w:p w14:paraId="656572A5"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乙が前号に掲げる事項に従わないときは、甲又は国立病院機構本部は当該債権の全部又は一部について履行期限を繰り上げることができる。</w:t>
      </w:r>
    </w:p>
    <w:p w14:paraId="7FEBFE14" w14:textId="77777777" w:rsidR="00A166AD" w:rsidRPr="00925B0F" w:rsidRDefault="00A166AD" w:rsidP="00A166AD">
      <w:pPr>
        <w:autoSpaceDE/>
        <w:autoSpaceDN/>
        <w:spacing w:line="340" w:lineRule="exact"/>
        <w:rPr>
          <w:rFonts w:ascii="HGPｺﾞｼｯｸM" w:eastAsia="HGPｺﾞｼｯｸM" w:hAnsi="ＭＳ ゴシック"/>
          <w:spacing w:val="4"/>
          <w:szCs w:val="21"/>
        </w:rPr>
      </w:pPr>
    </w:p>
    <w:p w14:paraId="1B7F32D0" w14:textId="77777777" w:rsidR="002E30A2" w:rsidRPr="00925B0F" w:rsidRDefault="002E30A2" w:rsidP="00A166AD">
      <w:pPr>
        <w:autoSpaceDE/>
        <w:autoSpaceDN/>
        <w:spacing w:line="340" w:lineRule="exact"/>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（反社会的勢力の排除）</w:t>
      </w:r>
    </w:p>
    <w:p w14:paraId="79CD1E9D" w14:textId="77777777" w:rsidR="002E30A2" w:rsidRPr="00925B0F" w:rsidRDefault="002E30A2" w:rsidP="00840FE9">
      <w:pPr>
        <w:autoSpaceDE/>
        <w:autoSpaceDN/>
        <w:spacing w:line="340" w:lineRule="exact"/>
        <w:ind w:left="218" w:hangingChars="100" w:hanging="218"/>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第１８条　乙は、当該契約の</w:t>
      </w:r>
      <w:r w:rsidR="00D11D8C" w:rsidRPr="00925B0F">
        <w:rPr>
          <w:rFonts w:ascii="HGPｺﾞｼｯｸM" w:eastAsia="HGPｺﾞｼｯｸM" w:hAnsi="ＭＳ ゴシック" w:hint="eastAsia"/>
          <w:spacing w:val="4"/>
          <w:szCs w:val="21"/>
        </w:rPr>
        <w:t>履行</w:t>
      </w:r>
      <w:r w:rsidRPr="00925B0F">
        <w:rPr>
          <w:rFonts w:ascii="HGPｺﾞｼｯｸM" w:eastAsia="HGPｺﾞｼｯｸM" w:hAnsi="ＭＳ ゴシック" w:hint="eastAsia"/>
          <w:spacing w:val="4"/>
          <w:szCs w:val="21"/>
        </w:rPr>
        <w:t>にあたり、反社会的勢力と一切の関係を持たないこと。</w:t>
      </w:r>
    </w:p>
    <w:p w14:paraId="4D1C710F" w14:textId="77777777" w:rsidR="002E30A2" w:rsidRPr="00925B0F" w:rsidRDefault="002E30A2"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２　契約締結後に、乙が</w:t>
      </w:r>
      <w:r w:rsidR="00903C34" w:rsidRPr="00925B0F">
        <w:rPr>
          <w:rFonts w:ascii="HGPｺﾞｼｯｸM" w:eastAsia="HGPｺﾞｼｯｸM" w:hAnsi="ＭＳ ゴシック" w:hint="eastAsia"/>
          <w:spacing w:val="4"/>
          <w:szCs w:val="21"/>
        </w:rPr>
        <w:t>反社会的勢力と関係を持ったこと、</w:t>
      </w:r>
      <w:r w:rsidRPr="00925B0F">
        <w:rPr>
          <w:rFonts w:ascii="HGPｺﾞｼｯｸM" w:eastAsia="HGPｺﾞｼｯｸM" w:hAnsi="ＭＳ ゴシック" w:hint="eastAsia"/>
          <w:spacing w:val="4"/>
          <w:szCs w:val="21"/>
        </w:rPr>
        <w:t>反社会的勢力であることが判明した場合及び反</w:t>
      </w:r>
      <w:r w:rsidRPr="00925B0F">
        <w:rPr>
          <w:rFonts w:ascii="HGPｺﾞｼｯｸM" w:eastAsia="HGPｺﾞｼｯｸM" w:hAnsi="ＭＳ ゴシック" w:hint="eastAsia"/>
          <w:spacing w:val="4"/>
          <w:szCs w:val="21"/>
        </w:rPr>
        <w:lastRenderedPageBreak/>
        <w:t>社会的勢力が直接又は間接的に乙を支配するに至った</w:t>
      </w:r>
      <w:r w:rsidR="00897B7F" w:rsidRPr="00925B0F">
        <w:rPr>
          <w:rFonts w:ascii="HGPｺﾞｼｯｸM" w:eastAsia="HGPｺﾞｼｯｸM" w:hAnsi="ＭＳ ゴシック" w:hint="eastAsia"/>
          <w:spacing w:val="4"/>
          <w:szCs w:val="21"/>
        </w:rPr>
        <w:t>場合には、甲は、契約を解除することができ</w:t>
      </w:r>
      <w:r w:rsidRPr="00925B0F">
        <w:rPr>
          <w:rFonts w:ascii="HGPｺﾞｼｯｸM" w:eastAsia="HGPｺﾞｼｯｸM" w:hAnsi="ＭＳ ゴシック" w:hint="eastAsia"/>
          <w:spacing w:val="4"/>
          <w:szCs w:val="21"/>
        </w:rPr>
        <w:t>る。</w:t>
      </w:r>
    </w:p>
    <w:p w14:paraId="572A2863" w14:textId="77777777" w:rsidR="002E30A2" w:rsidRPr="00925B0F" w:rsidRDefault="00846319"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 xml:space="preserve">３　</w:t>
      </w:r>
      <w:r w:rsidR="002E30A2" w:rsidRPr="00925B0F">
        <w:rPr>
          <w:rFonts w:ascii="HGPｺﾞｼｯｸM" w:eastAsia="HGPｺﾞｼｯｸM" w:hAnsi="ＭＳ ゴシック" w:hint="eastAsia"/>
          <w:spacing w:val="4"/>
          <w:szCs w:val="21"/>
        </w:rPr>
        <w:t>第２項の規定に基づき甲が契約を解除した場合、</w:t>
      </w:r>
      <w:r w:rsidR="00301B1F" w:rsidRPr="00925B0F">
        <w:rPr>
          <w:rFonts w:ascii="HGPｺﾞｼｯｸM" w:eastAsia="HGPｺﾞｼｯｸM" w:hAnsi="ＭＳ ゴシック" w:hint="eastAsia"/>
          <w:spacing w:val="4"/>
          <w:szCs w:val="21"/>
        </w:rPr>
        <w:t>乙に生じた損害について、甲は何ら賠償ないし補償することは</w:t>
      </w:r>
      <w:r w:rsidR="00E70A16" w:rsidRPr="00925B0F">
        <w:rPr>
          <w:rFonts w:ascii="HGPｺﾞｼｯｸM" w:eastAsia="HGPｺﾞｼｯｸM" w:hAnsi="ＭＳ ゴシック" w:hint="eastAsia"/>
          <w:spacing w:val="4"/>
          <w:szCs w:val="21"/>
        </w:rPr>
        <w:t>要</w:t>
      </w:r>
      <w:r w:rsidR="00301B1F" w:rsidRPr="00925B0F">
        <w:rPr>
          <w:rFonts w:ascii="HGPｺﾞｼｯｸM" w:eastAsia="HGPｺﾞｼｯｸM" w:hAnsi="ＭＳ ゴシック" w:hint="eastAsia"/>
          <w:spacing w:val="4"/>
          <w:szCs w:val="21"/>
        </w:rPr>
        <w:t>しない。</w:t>
      </w:r>
    </w:p>
    <w:p w14:paraId="075C32F0" w14:textId="77777777" w:rsidR="00301B1F" w:rsidRPr="00925B0F" w:rsidRDefault="00903C34"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 xml:space="preserve">４　</w:t>
      </w:r>
      <w:r w:rsidR="00301B1F" w:rsidRPr="00925B0F">
        <w:rPr>
          <w:rFonts w:ascii="HGPｺﾞｼｯｸM" w:eastAsia="HGPｺﾞｼｯｸM" w:hAnsi="ＭＳ ゴシック" w:hint="eastAsia"/>
          <w:spacing w:val="4"/>
          <w:szCs w:val="21"/>
        </w:rPr>
        <w:t>第２項の規定に基づき甲が契約を解除した場合、乙は、甲に対し、</w:t>
      </w:r>
      <w:r w:rsidR="00846319" w:rsidRPr="00925B0F">
        <w:rPr>
          <w:rFonts w:ascii="HGPｺﾞｼｯｸM" w:eastAsia="HGPｺﾞｼｯｸM" w:hAnsi="ＭＳ ゴシック" w:hint="eastAsia"/>
          <w:spacing w:val="4"/>
          <w:szCs w:val="21"/>
        </w:rPr>
        <w:t>解除時の</w:t>
      </w:r>
      <w:r w:rsidR="00A96CDC" w:rsidRPr="00925B0F">
        <w:rPr>
          <w:rFonts w:ascii="HGPｺﾞｼｯｸM" w:eastAsia="HGPｺﾞｼｯｸM" w:hAnsi="ＭＳ ゴシック" w:hint="eastAsia"/>
          <w:spacing w:val="4"/>
          <w:szCs w:val="21"/>
        </w:rPr>
        <w:t>組入れ症例数に第１１条第１項第</w:t>
      </w:r>
      <w:r w:rsidR="00846319" w:rsidRPr="00925B0F">
        <w:rPr>
          <w:rFonts w:ascii="HGPｺﾞｼｯｸM" w:eastAsia="HGPｺﾞｼｯｸM" w:hAnsi="ＭＳ ゴシック" w:hint="eastAsia"/>
          <w:spacing w:val="4"/>
          <w:szCs w:val="21"/>
        </w:rPr>
        <w:t>１</w:t>
      </w:r>
      <w:r w:rsidR="00A96CDC" w:rsidRPr="00925B0F">
        <w:rPr>
          <w:rFonts w:ascii="HGPｺﾞｼｯｸM" w:eastAsia="HGPｺﾞｼｯｸM" w:hAnsi="ＭＳ ゴシック" w:hint="eastAsia"/>
          <w:spacing w:val="4"/>
          <w:szCs w:val="21"/>
        </w:rPr>
        <w:t>号の</w:t>
      </w:r>
      <w:r w:rsidR="00FD6C2A">
        <w:rPr>
          <w:rFonts w:ascii="HGPｺﾞｼｯｸM" w:eastAsia="HGPｺﾞｼｯｸM" w:hAnsi="ＭＳ ゴシック" w:hint="eastAsia"/>
          <w:spacing w:val="4"/>
          <w:szCs w:val="21"/>
        </w:rPr>
        <w:t>ポイント</w:t>
      </w:r>
      <w:r w:rsidR="00A30F11">
        <w:rPr>
          <w:rFonts w:ascii="HGPｺﾞｼｯｸM" w:eastAsia="HGPｺﾞｼｯｸM" w:hAnsi="ＭＳ ゴシック" w:hint="eastAsia"/>
          <w:spacing w:val="4"/>
          <w:szCs w:val="21"/>
        </w:rPr>
        <w:t>算出</w:t>
      </w:r>
      <w:r w:rsidR="00FD6C2A">
        <w:rPr>
          <w:rFonts w:ascii="HGPｺﾞｼｯｸM" w:eastAsia="HGPｺﾞｼｯｸM" w:hAnsi="ＭＳ ゴシック" w:hint="eastAsia"/>
          <w:spacing w:val="4"/>
          <w:szCs w:val="21"/>
        </w:rPr>
        <w:t>表から算出した</w:t>
      </w:r>
      <w:r w:rsidR="001C7930">
        <w:rPr>
          <w:rFonts w:ascii="HGPｺﾞｼｯｸM" w:eastAsia="HGPｺﾞｼｯｸM" w:hAnsi="ＭＳ ゴシック" w:hint="eastAsia"/>
          <w:spacing w:val="4"/>
          <w:szCs w:val="21"/>
        </w:rPr>
        <w:t>1</w:t>
      </w:r>
      <w:r w:rsidR="00FD6C2A">
        <w:rPr>
          <w:rFonts w:ascii="HGPｺﾞｼｯｸM" w:eastAsia="HGPｺﾞｼｯｸM" w:hAnsi="ＭＳ ゴシック" w:hint="eastAsia"/>
          <w:spacing w:val="4"/>
          <w:szCs w:val="21"/>
        </w:rPr>
        <w:t>症例あたりの</w:t>
      </w:r>
      <w:r w:rsidR="00E76BC3">
        <w:rPr>
          <w:rFonts w:ascii="HGPｺﾞｼｯｸM" w:eastAsia="HGPｺﾞｼｯｸM" w:hAnsi="ＭＳ ゴシック" w:hint="eastAsia"/>
          <w:spacing w:val="4"/>
          <w:szCs w:val="21"/>
        </w:rPr>
        <w:t>変動費の</w:t>
      </w:r>
      <w:r w:rsidR="00FD6C2A">
        <w:rPr>
          <w:rFonts w:ascii="HGPｺﾞｼｯｸM" w:eastAsia="HGPｺﾞｼｯｸM" w:hAnsi="ＭＳ ゴシック" w:hint="eastAsia"/>
          <w:spacing w:val="4"/>
          <w:szCs w:val="21"/>
        </w:rPr>
        <w:t>金額</w:t>
      </w:r>
      <w:r w:rsidR="00E76BC3">
        <w:rPr>
          <w:rFonts w:ascii="HGPｺﾞｼｯｸM" w:eastAsia="HGPｺﾞｼｯｸM" w:hAnsi="ＭＳ ゴシック" w:hint="eastAsia"/>
          <w:spacing w:val="4"/>
          <w:szCs w:val="21"/>
        </w:rPr>
        <w:t>を乗じた</w:t>
      </w:r>
      <w:r w:rsidR="00A96CDC" w:rsidRPr="00925B0F">
        <w:rPr>
          <w:rFonts w:ascii="HGPｺﾞｼｯｸM" w:eastAsia="HGPｺﾞｼｯｸM" w:hAnsi="ＭＳ ゴシック" w:hint="eastAsia"/>
          <w:spacing w:val="4"/>
          <w:szCs w:val="21"/>
        </w:rPr>
        <w:t>額</w:t>
      </w:r>
      <w:r w:rsidR="00301B1F" w:rsidRPr="00925B0F">
        <w:rPr>
          <w:rFonts w:ascii="HGPｺﾞｼｯｸM" w:eastAsia="HGPｺﾞｼｯｸM" w:hAnsi="ＭＳ ゴシック" w:hint="eastAsia"/>
          <w:spacing w:val="4"/>
          <w:szCs w:val="21"/>
        </w:rPr>
        <w:t>の１０分の１に相当する額を違約金として支払うものとする。</w:t>
      </w:r>
    </w:p>
    <w:p w14:paraId="771AD3E9" w14:textId="77777777" w:rsidR="00797F95" w:rsidRPr="00925B0F" w:rsidRDefault="00797F95" w:rsidP="00840FE9">
      <w:pPr>
        <w:autoSpaceDE/>
        <w:autoSpaceDN/>
        <w:spacing w:line="340" w:lineRule="exact"/>
        <w:ind w:left="218" w:hangingChars="100" w:hanging="218"/>
        <w:rPr>
          <w:rFonts w:ascii="HGPｺﾞｼｯｸM" w:eastAsia="HGPｺﾞｼｯｸM" w:hAnsi="ＭＳ ゴシック"/>
          <w:spacing w:val="4"/>
          <w:szCs w:val="21"/>
        </w:rPr>
      </w:pPr>
    </w:p>
    <w:p w14:paraId="5B4090B9" w14:textId="77777777"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（本契約の変更）</w:t>
      </w:r>
    </w:p>
    <w:p w14:paraId="56FCE571" w14:textId="77777777"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１９</w:t>
      </w:r>
      <w:r w:rsidRPr="00925B0F">
        <w:rPr>
          <w:rFonts w:ascii="HGPｺﾞｼｯｸM" w:eastAsia="HGPｺﾞｼｯｸM" w:hAnsi="ＭＳ ゴシック" w:cs="ＭＳ ゴシック" w:hint="eastAsia"/>
          <w:spacing w:val="0"/>
          <w:szCs w:val="21"/>
        </w:rPr>
        <w:t>条　本契約の内容について変更の必要が生じた場合、甲乙協議の上文書により本契約を変更するものとする。</w:t>
      </w:r>
    </w:p>
    <w:p w14:paraId="3EFB10E5" w14:textId="77777777" w:rsidR="00A166AD" w:rsidRPr="00925B0F" w:rsidRDefault="00A166AD" w:rsidP="00A166AD">
      <w:pPr>
        <w:autoSpaceDE/>
        <w:autoSpaceDN/>
        <w:spacing w:line="340" w:lineRule="exact"/>
        <w:ind w:left="1080" w:hanging="1078"/>
        <w:rPr>
          <w:rFonts w:ascii="HGPｺﾞｼｯｸM" w:eastAsia="HGPｺﾞｼｯｸM" w:hAnsi="ＭＳ ゴシック"/>
          <w:spacing w:val="4"/>
          <w:sz w:val="26"/>
          <w:szCs w:val="26"/>
        </w:rPr>
      </w:pPr>
    </w:p>
    <w:p w14:paraId="40C3E9CC" w14:textId="77777777" w:rsidR="00A166AD" w:rsidRPr="00925B0F" w:rsidRDefault="00A166AD" w:rsidP="004744DF">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（その他）</w:t>
      </w:r>
    </w:p>
    <w:p w14:paraId="36ED1153" w14:textId="77777777"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２０</w:t>
      </w:r>
      <w:r w:rsidRPr="00925B0F">
        <w:rPr>
          <w:rFonts w:ascii="HGPｺﾞｼｯｸM" w:eastAsia="HGPｺﾞｼｯｸM" w:hAnsi="ＭＳ ゴシック" w:cs="ＭＳ ゴシック" w:hint="eastAsia"/>
          <w:spacing w:val="0"/>
          <w:szCs w:val="21"/>
        </w:rPr>
        <w:t>条 　本契約に定めのない事項及び本契約の各条項の解釈につき疑義を生じた事項については、その都度甲乙誠意をもって協議、決定する。</w:t>
      </w:r>
    </w:p>
    <w:p w14:paraId="3FBE6B4E" w14:textId="6FD6D002" w:rsidR="00A166AD" w:rsidRPr="00925B0F" w:rsidRDefault="00A166AD" w:rsidP="00AD1A69">
      <w:pPr>
        <w:autoSpaceDE/>
        <w:autoSpaceDN/>
        <w:spacing w:line="340" w:lineRule="exact"/>
        <w:ind w:leftChars="6" w:left="141" w:hangingChars="62" w:hanging="13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製造販売後臨床試験については、</w:t>
      </w:r>
      <w:r w:rsidRPr="00925B0F">
        <w:rPr>
          <w:rFonts w:ascii="HGPｺﾞｼｯｸM" w:eastAsia="HGPｺﾞｼｯｸM" w:hAnsi="ＭＳ ゴシック" w:hint="eastAsia"/>
          <w:spacing w:val="0"/>
          <w:szCs w:val="21"/>
        </w:rPr>
        <w:t>ＧＣＰ省令第５６条の規定に基づき、本契約書中「治験」を「製造販売後臨床試験」と読み替えるものとする。</w:t>
      </w:r>
      <w:r w:rsidRPr="00925B0F">
        <w:rPr>
          <w:rFonts w:ascii="HGPｺﾞｼｯｸM" w:eastAsia="HGPｺﾞｼｯｸM" w:hAnsi="ＭＳ ゴシック" w:cs="ＭＳ ゴシック" w:hint="eastAsia"/>
          <w:spacing w:val="0"/>
          <w:szCs w:val="21"/>
        </w:rPr>
        <w:t>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C63A38" w:rsidRPr="00925B0F">
        <w:rPr>
          <w:rFonts w:ascii="HGPｺﾞｼｯｸM" w:eastAsia="HGPｺﾞｼｯｸM" w:hAnsi="ＭＳ ゴシック" w:cs="ＭＳ ゴシック" w:hint="eastAsia"/>
          <w:spacing w:val="0"/>
          <w:szCs w:val="21"/>
        </w:rPr>
        <w:t>施行に</w:t>
      </w:r>
      <w:r w:rsidRPr="00925B0F">
        <w:rPr>
          <w:rFonts w:ascii="HGPｺﾞｼｯｸM" w:eastAsia="HGPｺﾞｼｯｸM" w:hAnsi="ＭＳ ゴシック" w:cs="ＭＳ ゴシック" w:hint="eastAsia"/>
          <w:spacing w:val="0"/>
          <w:szCs w:val="21"/>
        </w:rPr>
        <w:t>ついての通知」を加え、</w:t>
      </w:r>
      <w:r w:rsidRPr="00925B0F">
        <w:rPr>
          <w:rFonts w:ascii="HGPｺﾞｼｯｸM" w:eastAsia="HGPｺﾞｼｯｸM" w:hAnsi="Century" w:cs="ＭＳ ゴシック" w:hint="eastAsia"/>
          <w:spacing w:val="0"/>
          <w:szCs w:val="21"/>
        </w:rPr>
        <w:t>第１１条第１項</w:t>
      </w:r>
      <w:del w:id="52" w:author="加藤　安奈／Kato,Anna" w:date="2024-03-27T09:49:00Z">
        <w:r w:rsidRPr="00925B0F">
          <w:rPr>
            <w:rFonts w:ascii="HGPｺﾞｼｯｸM" w:eastAsia="HGPｺﾞｼｯｸM" w:hAnsi="Century" w:cs="ＭＳ ゴシック" w:hint="eastAsia"/>
            <w:spacing w:val="0"/>
            <w:szCs w:val="21"/>
          </w:rPr>
          <w:delText>第</w:delText>
        </w:r>
        <w:r w:rsidR="004220B3" w:rsidRPr="00925B0F">
          <w:rPr>
            <w:rFonts w:ascii="HGPｺﾞｼｯｸM" w:eastAsia="HGPｺﾞｼｯｸM" w:hAnsi="Century" w:cs="ＭＳ ゴシック" w:hint="eastAsia"/>
            <w:spacing w:val="0"/>
            <w:szCs w:val="21"/>
          </w:rPr>
          <w:delText>３</w:delText>
        </w:r>
        <w:r w:rsidRPr="00925B0F">
          <w:rPr>
            <w:rFonts w:ascii="HGPｺﾞｼｯｸM" w:eastAsia="HGPｺﾞｼｯｸM" w:hAnsi="Century" w:cs="ＭＳ ゴシック" w:hint="eastAsia"/>
            <w:spacing w:val="0"/>
            <w:szCs w:val="21"/>
          </w:rPr>
          <w:delText>号</w:delText>
        </w:r>
      </w:del>
      <w:ins w:id="53" w:author="加藤　安奈／Kato,Anna" w:date="2024-03-27T09:49:00Z">
        <w:r w:rsidRPr="00925B0F">
          <w:rPr>
            <w:rFonts w:ascii="HGPｺﾞｼｯｸM" w:eastAsia="HGPｺﾞｼｯｸM" w:hAnsi="Century" w:cs="ＭＳ ゴシック" w:hint="eastAsia"/>
            <w:spacing w:val="0"/>
            <w:szCs w:val="21"/>
          </w:rPr>
          <w:t>第</w:t>
        </w:r>
        <w:r w:rsidR="005F1394">
          <w:rPr>
            <w:rFonts w:ascii="HGPｺﾞｼｯｸM" w:eastAsia="HGPｺﾞｼｯｸM" w:hAnsi="Century" w:cs="ＭＳ ゴシック" w:hint="eastAsia"/>
            <w:spacing w:val="0"/>
            <w:szCs w:val="21"/>
          </w:rPr>
          <w:t>４</w:t>
        </w:r>
        <w:r w:rsidRPr="00925B0F">
          <w:rPr>
            <w:rFonts w:ascii="HGPｺﾞｼｯｸM" w:eastAsia="HGPｺﾞｼｯｸM" w:hAnsi="Century" w:cs="ＭＳ ゴシック" w:hint="eastAsia"/>
            <w:spacing w:val="0"/>
            <w:szCs w:val="21"/>
          </w:rPr>
          <w:t>号</w:t>
        </w:r>
      </w:ins>
      <w:r w:rsidRPr="00925B0F">
        <w:rPr>
          <w:rFonts w:ascii="HGPｺﾞｼｯｸM" w:eastAsia="HGPｺﾞｼｯｸM" w:hAnsi="Century" w:cs="ＭＳ ゴシック" w:hint="eastAsia"/>
          <w:spacing w:val="0"/>
          <w:szCs w:val="21"/>
        </w:rPr>
        <w:t>を適用しない。</w:t>
      </w:r>
      <w:r w:rsidR="004220B3" w:rsidRPr="00925B0F">
        <w:rPr>
          <w:rFonts w:ascii="HGPｺﾞｼｯｸM" w:eastAsia="HGPｺﾞｼｯｸM" w:hAnsi="Century" w:cs="ＭＳ ゴシック" w:hint="eastAsia"/>
          <w:spacing w:val="0"/>
          <w:szCs w:val="21"/>
        </w:rPr>
        <w:t>（但し、旅費</w:t>
      </w:r>
      <w:del w:id="54" w:author="加藤　安奈／Kato,Anna" w:date="2024-03-27T09:49:00Z">
        <w:r w:rsidR="004220B3" w:rsidRPr="00925B0F">
          <w:rPr>
            <w:rFonts w:ascii="HGPｺﾞｼｯｸM" w:eastAsia="HGPｺﾞｼｯｸM" w:hAnsi="Century" w:cs="ＭＳ ゴシック" w:hint="eastAsia"/>
            <w:spacing w:val="0"/>
            <w:szCs w:val="21"/>
          </w:rPr>
          <w:delText>及び被験者負担軽減費</w:delText>
        </w:r>
      </w:del>
      <w:r w:rsidR="004220B3" w:rsidRPr="00925B0F">
        <w:rPr>
          <w:rFonts w:ascii="HGPｺﾞｼｯｸM" w:eastAsia="HGPｺﾞｼｯｸM" w:hAnsi="Century" w:cs="ＭＳ ゴシック" w:hint="eastAsia"/>
          <w:spacing w:val="0"/>
          <w:szCs w:val="21"/>
        </w:rPr>
        <w:t>は除く。）</w:t>
      </w:r>
      <w:r w:rsidRPr="00925B0F">
        <w:rPr>
          <w:rFonts w:ascii="HGPｺﾞｼｯｸM" w:eastAsia="HGPｺﾞｼｯｸM" w:hAnsi="Century" w:cs="ＭＳ ゴシック" w:hint="eastAsia"/>
          <w:spacing w:val="0"/>
          <w:szCs w:val="21"/>
        </w:rPr>
        <w:t>また、製造販売後臨床試験において市販品を試験薬として使用する場合は、第６条を適用しない。</w:t>
      </w:r>
    </w:p>
    <w:p w14:paraId="07275420" w14:textId="77777777" w:rsidR="00A166AD" w:rsidRPr="00925B0F" w:rsidRDefault="00A166AD" w:rsidP="00A166AD">
      <w:pPr>
        <w:spacing w:line="340" w:lineRule="exact"/>
        <w:rPr>
          <w:rFonts w:ascii="HGPｺﾞｼｯｸM" w:eastAsia="HGPｺﾞｼｯｸM" w:hAnsi="ＭＳ ゴシック"/>
          <w:spacing w:val="0"/>
        </w:rPr>
      </w:pPr>
    </w:p>
    <w:p w14:paraId="0AD2F95D" w14:textId="77777777"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本契約締結の証として本書を２通作成し、甲乙記名捺印の上、甲１通乙１通を保有する。</w:t>
      </w:r>
    </w:p>
    <w:p w14:paraId="5AB51EEE" w14:textId="77777777" w:rsidR="00797F95" w:rsidRPr="00925B0F" w:rsidRDefault="00797F95" w:rsidP="00A166AD">
      <w:pPr>
        <w:spacing w:line="340" w:lineRule="exact"/>
        <w:rPr>
          <w:rFonts w:ascii="HGPｺﾞｼｯｸM" w:eastAsia="HGPｺﾞｼｯｸM" w:hAnsi="ＭＳ ゴシック"/>
          <w:spacing w:val="0"/>
        </w:rPr>
      </w:pPr>
    </w:p>
    <w:p w14:paraId="71706880" w14:textId="77777777" w:rsidR="00797F95" w:rsidRPr="00925B0F" w:rsidRDefault="00797F95" w:rsidP="00A166AD">
      <w:pPr>
        <w:spacing w:line="340" w:lineRule="exact"/>
        <w:rPr>
          <w:rFonts w:ascii="HGPｺﾞｼｯｸM" w:eastAsia="HGPｺﾞｼｯｸM" w:hAnsi="ＭＳ ゴシック"/>
          <w:spacing w:val="0"/>
        </w:rPr>
      </w:pPr>
    </w:p>
    <w:p w14:paraId="0065E0C1" w14:textId="77777777" w:rsidR="00797F95" w:rsidRPr="00925B0F" w:rsidRDefault="00797F95" w:rsidP="00A166AD">
      <w:pPr>
        <w:spacing w:line="340" w:lineRule="exact"/>
        <w:rPr>
          <w:rFonts w:ascii="HGPｺﾞｼｯｸM" w:eastAsia="HGPｺﾞｼｯｸM" w:hAnsi="ＭＳ ゴシック"/>
          <w:spacing w:val="0"/>
        </w:rPr>
      </w:pPr>
    </w:p>
    <w:p w14:paraId="5F6BEF1A" w14:textId="77777777" w:rsidR="00797F95" w:rsidRPr="00925B0F" w:rsidRDefault="00797F95" w:rsidP="00A166AD">
      <w:pPr>
        <w:spacing w:line="340" w:lineRule="exact"/>
        <w:rPr>
          <w:rFonts w:ascii="HGPｺﾞｼｯｸM" w:eastAsia="HGPｺﾞｼｯｸM" w:hAnsi="ＭＳ ゴシック"/>
          <w:spacing w:val="0"/>
        </w:rPr>
      </w:pPr>
    </w:p>
    <w:p w14:paraId="4AC0B1FB" w14:textId="77777777"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西暦       年      月     日</w:t>
      </w:r>
    </w:p>
    <w:p w14:paraId="5D78C3DF" w14:textId="77777777" w:rsidR="00A166AD" w:rsidRPr="00925B0F" w:rsidRDefault="00A166AD" w:rsidP="00A166AD">
      <w:pPr>
        <w:spacing w:line="340" w:lineRule="exact"/>
        <w:rPr>
          <w:rFonts w:ascii="HGPｺﾞｼｯｸM" w:eastAsia="HGPｺﾞｼｯｸM" w:hAnsi="ＭＳ ゴシック"/>
          <w:spacing w:val="0"/>
        </w:rPr>
      </w:pPr>
    </w:p>
    <w:p w14:paraId="7CFF2C1B" w14:textId="2002102C" w:rsidR="00A166AD" w:rsidRPr="00925B0F" w:rsidRDefault="00A166AD" w:rsidP="00331FE7">
      <w:pPr>
        <w:spacing w:line="340" w:lineRule="exact"/>
        <w:ind w:left="1980" w:firstLineChars="400" w:firstLine="84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甲</w:t>
      </w:r>
      <w:del w:id="55" w:author="加藤　安奈／Kato,Anna" w:date="2024-03-27T09:49:00Z">
        <w:r w:rsidR="000C03D6">
          <w:rPr>
            <w:rFonts w:ascii="HGPｺﾞｼｯｸM" w:eastAsia="HGPｺﾞｼｯｸM" w:hAnsi="ＭＳ ゴシック" w:hint="eastAsia"/>
            <w:spacing w:val="0"/>
          </w:rPr>
          <w:delText xml:space="preserve"> </w:delText>
        </w:r>
      </w:del>
      <w:r w:rsidR="00AD1A69">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(住所)　</w:t>
      </w:r>
      <w:r w:rsidR="003D5CBD" w:rsidRPr="003D5CBD">
        <w:rPr>
          <w:rFonts w:ascii="HGPｺﾞｼｯｸM" w:eastAsia="HGPｺﾞｼｯｸM" w:hAnsi="ＭＳ ゴシック" w:hint="eastAsia"/>
          <w:spacing w:val="0"/>
        </w:rPr>
        <w:t>大阪府豊中市刀根山五丁目１番１号</w:t>
      </w:r>
    </w:p>
    <w:p w14:paraId="32D7996C" w14:textId="562F14AF" w:rsidR="009B2449" w:rsidRPr="00925B0F" w:rsidRDefault="00A166AD">
      <w:pPr>
        <w:spacing w:line="340" w:lineRule="exact"/>
        <w:ind w:firstLineChars="1800" w:firstLine="3780"/>
        <w:rPr>
          <w:rFonts w:ascii="HGPｺﾞｼｯｸM" w:eastAsia="HGPｺﾞｼｯｸM" w:hAnsi="ＭＳ ゴシック"/>
          <w:spacing w:val="0"/>
        </w:rPr>
        <w:pPrChange w:id="56" w:author="吉川　実希／Yoshikawa,Miki" w:date="2024-03-27T09:52:00Z">
          <w:pPr>
            <w:spacing w:line="340" w:lineRule="exact"/>
            <w:ind w:firstLineChars="1750" w:firstLine="3675"/>
          </w:pPr>
        </w:pPrChange>
      </w:pPr>
      <w:r w:rsidRPr="00925B0F">
        <w:rPr>
          <w:rFonts w:ascii="HGPｺﾞｼｯｸM" w:eastAsia="HGPｺﾞｼｯｸM" w:hAnsi="ＭＳ ゴシック" w:hint="eastAsia"/>
          <w:spacing w:val="0"/>
          <w:lang w:eastAsia="zh-CN"/>
        </w:rPr>
        <w:t>(名称)</w:t>
      </w:r>
      <w:r w:rsidR="001252BE">
        <w:rPr>
          <w:rFonts w:ascii="HGPｺﾞｼｯｸM" w:eastAsia="HGPｺﾞｼｯｸM" w:hAnsi="ＭＳ ゴシック" w:hint="eastAsia"/>
          <w:spacing w:val="0"/>
        </w:rPr>
        <w:t xml:space="preserve"> </w:t>
      </w:r>
      <w:r w:rsidRPr="003D5CBD">
        <w:rPr>
          <w:rFonts w:ascii="HGPｺﾞｼｯｸM" w:eastAsia="HGPｺﾞｼｯｸM" w:hAnsi="ＭＳ ゴシック" w:hint="eastAsia"/>
          <w:spacing w:val="0"/>
        </w:rPr>
        <w:t xml:space="preserve">　</w:t>
      </w:r>
      <w:r w:rsidR="009B2449" w:rsidRPr="00925B0F">
        <w:rPr>
          <w:rFonts w:ascii="HGPｺﾞｼｯｸM" w:eastAsia="HGPｺﾞｼｯｸM" w:hAnsi="ＭＳ ゴシック" w:hint="eastAsia"/>
          <w:spacing w:val="0"/>
        </w:rPr>
        <w:t>独立行政法人国立病院機構</w:t>
      </w:r>
    </w:p>
    <w:p w14:paraId="0E9357B1" w14:textId="77777777" w:rsidR="00A166AD" w:rsidRPr="003D5CBD" w:rsidRDefault="00066319" w:rsidP="00066319">
      <w:pPr>
        <w:spacing w:line="340" w:lineRule="exact"/>
        <w:ind w:leftChars="2387" w:left="4535"/>
        <w:rPr>
          <w:rFonts w:ascii="HGPｺﾞｼｯｸM" w:eastAsia="HGPｺﾞｼｯｸM" w:hAnsi="ＭＳ ゴシック"/>
          <w:spacing w:val="0"/>
        </w:rPr>
      </w:pPr>
      <w:r>
        <w:rPr>
          <w:rFonts w:ascii="HGPｺﾞｼｯｸM" w:eastAsia="HGPｺﾞｼｯｸM" w:hAnsi="ＭＳ ゴシック" w:hint="eastAsia"/>
          <w:spacing w:val="0"/>
        </w:rPr>
        <w:t>大阪刀根山医療センター</w:t>
      </w:r>
    </w:p>
    <w:p w14:paraId="4597EC61" w14:textId="77777777" w:rsidR="00B33187" w:rsidRPr="003D5CBD" w:rsidRDefault="00A166AD" w:rsidP="00A166AD">
      <w:pPr>
        <w:spacing w:line="340" w:lineRule="exact"/>
        <w:ind w:left="1980" w:firstLine="680"/>
        <w:rPr>
          <w:rFonts w:ascii="HGPｺﾞｼｯｸM" w:eastAsia="HGPｺﾞｼｯｸM" w:hAnsi="ＭＳ ゴシック"/>
          <w:spacing w:val="0"/>
        </w:rPr>
      </w:pPr>
      <w:r w:rsidRPr="003D5CBD">
        <w:rPr>
          <w:rFonts w:ascii="HGPｺﾞｼｯｸM" w:eastAsia="HGPｺﾞｼｯｸM" w:hAnsi="ＭＳ ゴシック" w:hint="eastAsia"/>
          <w:spacing w:val="0"/>
        </w:rPr>
        <w:t xml:space="preserve">  </w:t>
      </w:r>
      <w:r w:rsidR="00331FE7" w:rsidRPr="003D5CBD">
        <w:rPr>
          <w:rFonts w:ascii="HGPｺﾞｼｯｸM" w:eastAsia="HGPｺﾞｼｯｸM" w:hAnsi="ＭＳ ゴシック" w:hint="eastAsia"/>
          <w:spacing w:val="0"/>
        </w:rPr>
        <w:t xml:space="preserve">  </w:t>
      </w:r>
      <w:r w:rsidRPr="003D5CBD">
        <w:rPr>
          <w:rFonts w:ascii="HGPｺﾞｼｯｸM" w:eastAsia="HGPｺﾞｼｯｸM" w:hAnsi="ＭＳ ゴシック" w:hint="eastAsia"/>
          <w:spacing w:val="0"/>
        </w:rPr>
        <w:t xml:space="preserve">  </w:t>
      </w:r>
      <w:r w:rsidR="00331FE7" w:rsidRPr="003D5CBD">
        <w:rPr>
          <w:rFonts w:ascii="HGPｺﾞｼｯｸM" w:eastAsia="HGPｺﾞｼｯｸM" w:hAnsi="ＭＳ ゴシック" w:hint="eastAsia"/>
          <w:spacing w:val="0"/>
        </w:rPr>
        <w:t xml:space="preserve">　　</w:t>
      </w:r>
      <w:r w:rsidR="003D5CBD" w:rsidRPr="003D5CBD">
        <w:rPr>
          <w:rFonts w:ascii="HGPｺﾞｼｯｸM" w:eastAsia="HGPｺﾞｼｯｸM" w:hAnsi="ＭＳ ゴシック" w:hint="eastAsia"/>
          <w:spacing w:val="0"/>
        </w:rPr>
        <w:t xml:space="preserve">　　</w:t>
      </w:r>
      <w:r w:rsidR="003D5CBD">
        <w:rPr>
          <w:rFonts w:ascii="HGPｺﾞｼｯｸM" w:eastAsia="HGPｺﾞｼｯｸM" w:hAnsi="ＭＳ ゴシック" w:hint="eastAsia"/>
          <w:spacing w:val="0"/>
        </w:rPr>
        <w:t xml:space="preserve"> </w:t>
      </w:r>
      <w:r w:rsidR="000C03D6">
        <w:rPr>
          <w:rFonts w:ascii="HGPｺﾞｼｯｸM" w:eastAsia="HGPｺﾞｼｯｸM" w:hAnsi="ＭＳ ゴシック" w:hint="eastAsia"/>
          <w:spacing w:val="0"/>
        </w:rPr>
        <w:t xml:space="preserve">      </w:t>
      </w:r>
      <w:r w:rsidR="003D5CBD">
        <w:rPr>
          <w:rFonts w:ascii="HGPｺﾞｼｯｸM" w:eastAsia="HGPｺﾞｼｯｸM" w:hAnsi="ＭＳ ゴシック" w:hint="eastAsia"/>
          <w:spacing w:val="0"/>
        </w:rPr>
        <w:t xml:space="preserve"> </w:t>
      </w:r>
      <w:r w:rsidRPr="003D5CBD">
        <w:rPr>
          <w:rFonts w:ascii="HGPｺﾞｼｯｸM" w:eastAsia="HGPｺﾞｼｯｸM" w:hAnsi="ＭＳ ゴシック" w:hint="eastAsia"/>
          <w:spacing w:val="0"/>
        </w:rPr>
        <w:t>院長</w:t>
      </w:r>
      <w:r w:rsidR="00DD3F38" w:rsidRPr="003D5CBD">
        <w:rPr>
          <w:rFonts w:ascii="HGPｺﾞｼｯｸM" w:eastAsia="HGPｺﾞｼｯｸM" w:hAnsi="ＭＳ ゴシック" w:hint="eastAsia"/>
          <w:spacing w:val="0"/>
        </w:rPr>
        <w:t xml:space="preserve">　　</w:t>
      </w:r>
      <w:r w:rsidR="00F43BA1">
        <w:rPr>
          <w:rFonts w:ascii="HGPｺﾞｼｯｸM" w:eastAsia="HGPｺﾞｼｯｸM" w:hAnsi="ＭＳ ゴシック" w:hint="eastAsia"/>
          <w:spacing w:val="0"/>
        </w:rPr>
        <w:t>奥村 明之進</w:t>
      </w:r>
      <w:r w:rsidR="003D5CBD" w:rsidRPr="003D5CBD">
        <w:rPr>
          <w:rFonts w:ascii="HGPｺﾞｼｯｸM" w:eastAsia="HGPｺﾞｼｯｸM" w:hAnsi="ＭＳ ゴシック" w:hint="eastAsia"/>
          <w:spacing w:val="0"/>
        </w:rPr>
        <w:t xml:space="preserve">　    </w:t>
      </w:r>
      <w:r w:rsidR="003D5CBD">
        <w:rPr>
          <w:rFonts w:ascii="HGPｺﾞｼｯｸM" w:eastAsia="HGPｺﾞｼｯｸM" w:hAnsi="ＭＳ ゴシック" w:hint="eastAsia"/>
          <w:spacing w:val="0"/>
        </w:rPr>
        <w:t xml:space="preserve">     </w:t>
      </w:r>
      <w:r w:rsidR="003D5CBD" w:rsidRPr="003D5CBD">
        <w:rPr>
          <w:rFonts w:ascii="HGPｺﾞｼｯｸM" w:eastAsia="HGPｺﾞｼｯｸM" w:hAnsi="ＭＳ ゴシック" w:hint="eastAsia"/>
          <w:spacing w:val="0"/>
        </w:rPr>
        <w:t>印</w:t>
      </w:r>
      <w:r w:rsidRPr="003D5CBD">
        <w:rPr>
          <w:rFonts w:ascii="HGPｺﾞｼｯｸM" w:eastAsia="HGPｺﾞｼｯｸM" w:hAnsi="ＭＳ ゴシック" w:hint="eastAsia"/>
          <w:spacing w:val="0"/>
        </w:rPr>
        <w:t xml:space="preserve">　　 </w:t>
      </w:r>
    </w:p>
    <w:p w14:paraId="0098C2D0" w14:textId="77777777" w:rsidR="00331FE7" w:rsidRDefault="00331FE7">
      <w:pPr>
        <w:spacing w:line="340" w:lineRule="exact"/>
        <w:rPr>
          <w:rFonts w:ascii="HGPｺﾞｼｯｸM" w:eastAsia="HGPｺﾞｼｯｸM" w:hAnsi="ＭＳ ゴシック"/>
          <w:spacing w:val="0"/>
        </w:rPr>
        <w:pPrChange w:id="57" w:author="加藤　安奈／Kato,Anna" w:date="2024-03-27T09:49:00Z">
          <w:pPr>
            <w:spacing w:line="340" w:lineRule="exact"/>
            <w:ind w:left="1980" w:firstLine="680"/>
          </w:pPr>
        </w:pPrChange>
      </w:pPr>
    </w:p>
    <w:p w14:paraId="7F765E34" w14:textId="77777777" w:rsidR="00460B70" w:rsidRPr="00925B0F" w:rsidRDefault="00460B70" w:rsidP="008F3355">
      <w:pPr>
        <w:spacing w:line="340" w:lineRule="exact"/>
        <w:rPr>
          <w:rFonts w:ascii="HGPｺﾞｼｯｸM" w:eastAsia="HGPｺﾞｼｯｸM" w:hAnsi="ＭＳ ゴシック"/>
          <w:spacing w:val="0"/>
        </w:rPr>
      </w:pPr>
    </w:p>
    <w:p w14:paraId="7B08FD61" w14:textId="77777777" w:rsidR="00797F95" w:rsidRPr="00925B0F" w:rsidRDefault="00797F95" w:rsidP="008F3355">
      <w:pPr>
        <w:spacing w:line="340" w:lineRule="exact"/>
        <w:rPr>
          <w:rFonts w:ascii="HGPｺﾞｼｯｸM" w:eastAsia="HGPｺﾞｼｯｸM" w:hAnsi="ＭＳ ゴシック"/>
          <w:spacing w:val="0"/>
        </w:rPr>
      </w:pPr>
    </w:p>
    <w:p w14:paraId="22ED6DCC" w14:textId="77777777" w:rsidR="00A166AD" w:rsidRPr="00925B0F" w:rsidRDefault="00A166AD" w:rsidP="00A166AD">
      <w:pPr>
        <w:spacing w:line="340" w:lineRule="exact"/>
        <w:ind w:left="1980" w:firstLine="68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8066A4"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乙  </w:t>
      </w:r>
      <w:r w:rsidRPr="00925B0F">
        <w:rPr>
          <w:rFonts w:ascii="HGPｺﾞｼｯｸM" w:eastAsia="HGPｺﾞｼｯｸM" w:hAnsi="ＭＳ ゴシック" w:hint="eastAsia"/>
          <w:spacing w:val="0"/>
        </w:rPr>
        <w:t xml:space="preserve">(住所)　</w:t>
      </w:r>
      <w:r w:rsidRPr="00925B0F">
        <w:rPr>
          <w:rFonts w:ascii="HGPｺﾞｼｯｸM" w:eastAsia="HGPｺﾞｼｯｸM" w:hint="eastAsia"/>
          <w:spacing w:val="0"/>
        </w:rPr>
        <w:t xml:space="preserve"> </w:t>
      </w:r>
    </w:p>
    <w:p w14:paraId="0999F2D2" w14:textId="77777777" w:rsidR="00A166AD" w:rsidRPr="00925B0F" w:rsidRDefault="00A166AD" w:rsidP="00AD1A69">
      <w:pPr>
        <w:spacing w:line="340" w:lineRule="exact"/>
        <w:ind w:firstLineChars="1750" w:firstLine="3675"/>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(名称)　</w:t>
      </w:r>
      <w:r w:rsidRPr="00925B0F">
        <w:rPr>
          <w:rFonts w:ascii="HGPｺﾞｼｯｸM" w:eastAsia="HGPｺﾞｼｯｸM" w:hint="eastAsia"/>
          <w:spacing w:val="0"/>
        </w:rPr>
        <w:t xml:space="preserve"> </w:t>
      </w:r>
    </w:p>
    <w:p w14:paraId="72050F3E" w14:textId="77777777" w:rsidR="008066A4" w:rsidRPr="00925B0F" w:rsidRDefault="00A166AD" w:rsidP="001B2A1C">
      <w:pPr>
        <w:spacing w:line="340" w:lineRule="exact"/>
        <w:rPr>
          <w:rFonts w:ascii="HGPｺﾞｼｯｸM" w:eastAsia="HGPｺﾞｼｯｸM"/>
          <w:spacing w:val="0"/>
        </w:rPr>
      </w:pPr>
      <w:r w:rsidRPr="00925B0F">
        <w:rPr>
          <w:rFonts w:ascii="HGPｺﾞｼｯｸM" w:eastAsia="HGPｺﾞｼｯｸM" w:hAnsi="ＭＳ ゴシック" w:hint="eastAsia"/>
          <w:spacing w:val="0"/>
        </w:rPr>
        <w:t xml:space="preserve">   </w:t>
      </w:r>
      <w:r w:rsidR="001B2A1C"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印</w:t>
      </w:r>
      <w:r w:rsidRPr="00925B0F">
        <w:rPr>
          <w:rFonts w:ascii="HGPｺﾞｼｯｸM" w:eastAsia="HGPｺﾞｼｯｸM" w:hint="eastAsia"/>
          <w:spacing w:val="0"/>
        </w:rPr>
        <w:t xml:space="preserve">    </w:t>
      </w:r>
    </w:p>
    <w:p w14:paraId="4726BD20" w14:textId="77777777" w:rsidR="00A166AD" w:rsidRPr="00925B0F" w:rsidRDefault="008066A4" w:rsidP="001B2A1C">
      <w:pPr>
        <w:spacing w:line="340" w:lineRule="exact"/>
        <w:rPr>
          <w:rFonts w:ascii="HGPｺﾞｼｯｸM" w:eastAsia="HGPｺﾞｼｯｸM" w:hAnsi="ＭＳ ゴシック"/>
          <w:spacing w:val="0"/>
        </w:rPr>
      </w:pPr>
      <w:r w:rsidRPr="00925B0F">
        <w:rPr>
          <w:rFonts w:ascii="HGPｺﾞｼｯｸM" w:eastAsia="HGPｺﾞｼｯｸM" w:hint="eastAsia"/>
          <w:spacing w:val="0"/>
        </w:rPr>
        <w:br w:type="page"/>
      </w:r>
      <w:r w:rsidR="00F36D83" w:rsidRPr="00925B0F">
        <w:rPr>
          <w:rFonts w:ascii="HGPｺﾞｼｯｸM" w:eastAsia="HGPｺﾞｼｯｸM" w:hAnsi="ＭＳ ゴシック" w:hint="eastAsia"/>
          <w:spacing w:val="0"/>
        </w:rPr>
        <w:lastRenderedPageBreak/>
        <w:t>（別紙様式）</w:t>
      </w:r>
    </w:p>
    <w:p w14:paraId="34325B5A" w14:textId="77777777" w:rsidR="00A166AD" w:rsidRPr="00925B0F" w:rsidRDefault="00A166AD" w:rsidP="00A166AD">
      <w:pPr>
        <w:pStyle w:val="a5"/>
        <w:spacing w:line="338" w:lineRule="atLeast"/>
        <w:rPr>
          <w:rFonts w:ascii="HGPｺﾞｼｯｸM" w:eastAsia="HGPｺﾞｼｯｸM" w:hAnsi="ＭＳ ゴシック"/>
          <w:spacing w:val="0"/>
        </w:rPr>
      </w:pPr>
    </w:p>
    <w:p w14:paraId="0AE766A9"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（１）研究用試料並びに書類、消耗器材（第１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14:paraId="6A5A2880"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w:rsidR="00A166AD" w:rsidRPr="00925B0F" w14:paraId="584FAE8D" w14:textId="77777777">
        <w:trPr>
          <w:trHeight w:val="338"/>
        </w:trPr>
        <w:tc>
          <w:tcPr>
            <w:tcW w:w="262" w:type="dxa"/>
            <w:tcBorders>
              <w:top w:val="nil"/>
              <w:left w:val="nil"/>
              <w:bottom w:val="nil"/>
              <w:right w:val="nil"/>
            </w:tcBorders>
          </w:tcPr>
          <w:p w14:paraId="1FD09E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single" w:sz="4" w:space="0" w:color="auto"/>
              <w:left w:val="single" w:sz="4" w:space="0" w:color="auto"/>
              <w:bottom w:val="nil"/>
              <w:right w:val="nil"/>
            </w:tcBorders>
          </w:tcPr>
          <w:p w14:paraId="2168F25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single" w:sz="4" w:space="0" w:color="auto"/>
              <w:left w:val="single" w:sz="4" w:space="0" w:color="auto"/>
              <w:bottom w:val="nil"/>
              <w:right w:val="nil"/>
            </w:tcBorders>
          </w:tcPr>
          <w:p w14:paraId="5224F11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single" w:sz="4" w:space="0" w:color="auto"/>
              <w:left w:val="single" w:sz="4" w:space="0" w:color="auto"/>
              <w:bottom w:val="nil"/>
              <w:right w:val="nil"/>
            </w:tcBorders>
          </w:tcPr>
          <w:p w14:paraId="6E417C6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single" w:sz="4" w:space="0" w:color="auto"/>
              <w:left w:val="single" w:sz="4" w:space="0" w:color="auto"/>
              <w:bottom w:val="nil"/>
              <w:right w:val="nil"/>
            </w:tcBorders>
          </w:tcPr>
          <w:p w14:paraId="614F84F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2ABEA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B7BB8F2" w14:textId="77777777" w:rsidTr="00E76BC3">
        <w:trPr>
          <w:trHeight w:val="338"/>
        </w:trPr>
        <w:tc>
          <w:tcPr>
            <w:tcW w:w="262" w:type="dxa"/>
            <w:tcBorders>
              <w:top w:val="nil"/>
              <w:left w:val="nil"/>
              <w:bottom w:val="nil"/>
              <w:right w:val="nil"/>
            </w:tcBorders>
          </w:tcPr>
          <w:p w14:paraId="03E83B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vAlign w:val="center"/>
          </w:tcPr>
          <w:p w14:paraId="7F47321E"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称</w:t>
            </w:r>
          </w:p>
        </w:tc>
        <w:tc>
          <w:tcPr>
            <w:tcW w:w="1260" w:type="dxa"/>
            <w:tcBorders>
              <w:top w:val="nil"/>
              <w:left w:val="single" w:sz="4" w:space="0" w:color="auto"/>
              <w:bottom w:val="nil"/>
              <w:right w:val="nil"/>
            </w:tcBorders>
            <w:vAlign w:val="center"/>
          </w:tcPr>
          <w:p w14:paraId="695A9EE9"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単</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位</w:t>
            </w:r>
          </w:p>
        </w:tc>
        <w:tc>
          <w:tcPr>
            <w:tcW w:w="1155" w:type="dxa"/>
            <w:tcBorders>
              <w:top w:val="nil"/>
              <w:left w:val="single" w:sz="4" w:space="0" w:color="auto"/>
              <w:bottom w:val="nil"/>
              <w:right w:val="nil"/>
            </w:tcBorders>
            <w:vAlign w:val="center"/>
          </w:tcPr>
          <w:p w14:paraId="548F2DC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 xml:space="preserve">　量</w:t>
            </w:r>
          </w:p>
        </w:tc>
        <w:tc>
          <w:tcPr>
            <w:tcW w:w="1890" w:type="dxa"/>
            <w:tcBorders>
              <w:top w:val="nil"/>
              <w:left w:val="single" w:sz="4" w:space="0" w:color="auto"/>
              <w:bottom w:val="nil"/>
              <w:right w:val="nil"/>
            </w:tcBorders>
            <w:vAlign w:val="center"/>
          </w:tcPr>
          <w:p w14:paraId="13DC230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備　　　　考</w:t>
            </w:r>
          </w:p>
        </w:tc>
        <w:tc>
          <w:tcPr>
            <w:tcW w:w="1313" w:type="dxa"/>
            <w:tcBorders>
              <w:top w:val="nil"/>
              <w:left w:val="single" w:sz="4" w:space="0" w:color="auto"/>
              <w:bottom w:val="nil"/>
              <w:right w:val="nil"/>
            </w:tcBorders>
          </w:tcPr>
          <w:p w14:paraId="7F38A76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B2597D7" w14:textId="77777777">
        <w:trPr>
          <w:trHeight w:val="338"/>
        </w:trPr>
        <w:tc>
          <w:tcPr>
            <w:tcW w:w="262" w:type="dxa"/>
            <w:tcBorders>
              <w:top w:val="nil"/>
              <w:left w:val="nil"/>
              <w:bottom w:val="nil"/>
              <w:right w:val="nil"/>
            </w:tcBorders>
          </w:tcPr>
          <w:p w14:paraId="1472E62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14:paraId="16F4D9B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14:paraId="4A4FF52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14:paraId="787CA63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14:paraId="61009B8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F5AD837"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C1D8EB7" w14:textId="77777777">
        <w:trPr>
          <w:trHeight w:val="338"/>
        </w:trPr>
        <w:tc>
          <w:tcPr>
            <w:tcW w:w="262" w:type="dxa"/>
            <w:tcBorders>
              <w:top w:val="nil"/>
              <w:left w:val="nil"/>
              <w:bottom w:val="nil"/>
              <w:right w:val="nil"/>
            </w:tcBorders>
          </w:tcPr>
          <w:p w14:paraId="3C3ECF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50A284C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05CD742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35EEDC0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277BF82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9EB8A1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8EECE36" w14:textId="77777777">
        <w:trPr>
          <w:trHeight w:val="338"/>
        </w:trPr>
        <w:tc>
          <w:tcPr>
            <w:tcW w:w="262" w:type="dxa"/>
            <w:tcBorders>
              <w:top w:val="nil"/>
              <w:left w:val="nil"/>
              <w:bottom w:val="nil"/>
              <w:right w:val="nil"/>
            </w:tcBorders>
          </w:tcPr>
          <w:p w14:paraId="54F8CD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67F880A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436D6A9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579E81A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76E11EB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5632E2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A1CAEAE" w14:textId="77777777">
        <w:trPr>
          <w:trHeight w:val="338"/>
        </w:trPr>
        <w:tc>
          <w:tcPr>
            <w:tcW w:w="262" w:type="dxa"/>
            <w:tcBorders>
              <w:top w:val="nil"/>
              <w:left w:val="nil"/>
              <w:bottom w:val="nil"/>
              <w:right w:val="nil"/>
            </w:tcBorders>
          </w:tcPr>
          <w:p w14:paraId="3C69B60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3E77E3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1858283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090B89A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1AAC333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B36A31E"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8E40054" w14:textId="77777777">
        <w:trPr>
          <w:trHeight w:val="338"/>
        </w:trPr>
        <w:tc>
          <w:tcPr>
            <w:tcW w:w="262" w:type="dxa"/>
            <w:tcBorders>
              <w:top w:val="nil"/>
              <w:left w:val="nil"/>
              <w:bottom w:val="nil"/>
              <w:right w:val="nil"/>
            </w:tcBorders>
          </w:tcPr>
          <w:p w14:paraId="196641E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02FBC61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0FEC160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6F16266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3FCBDA5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A8419F2"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22920C5" w14:textId="77777777">
        <w:trPr>
          <w:trHeight w:val="338"/>
        </w:trPr>
        <w:tc>
          <w:tcPr>
            <w:tcW w:w="262" w:type="dxa"/>
            <w:tcBorders>
              <w:top w:val="nil"/>
              <w:left w:val="nil"/>
              <w:bottom w:val="nil"/>
              <w:right w:val="nil"/>
            </w:tcBorders>
          </w:tcPr>
          <w:p w14:paraId="2DED5ED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065B82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7FBD28E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16D735E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593CC9C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C1664E3"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6834FDF" w14:textId="77777777">
        <w:trPr>
          <w:trHeight w:val="338"/>
        </w:trPr>
        <w:tc>
          <w:tcPr>
            <w:tcW w:w="262" w:type="dxa"/>
            <w:tcBorders>
              <w:top w:val="nil"/>
              <w:left w:val="nil"/>
              <w:bottom w:val="nil"/>
              <w:right w:val="nil"/>
            </w:tcBorders>
          </w:tcPr>
          <w:p w14:paraId="0EDB0A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0425D7B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3AD0D7A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78EEE60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7FFBA71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446ADB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F1E8376" w14:textId="77777777">
        <w:trPr>
          <w:trHeight w:val="338"/>
        </w:trPr>
        <w:tc>
          <w:tcPr>
            <w:tcW w:w="262" w:type="dxa"/>
            <w:tcBorders>
              <w:top w:val="nil"/>
              <w:left w:val="nil"/>
              <w:bottom w:val="nil"/>
              <w:right w:val="nil"/>
            </w:tcBorders>
          </w:tcPr>
          <w:p w14:paraId="069C0AB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2B54974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673C557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10A855F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24F65EA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A9A5E40"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087B171" w14:textId="77777777">
        <w:trPr>
          <w:trHeight w:val="338"/>
        </w:trPr>
        <w:tc>
          <w:tcPr>
            <w:tcW w:w="262" w:type="dxa"/>
            <w:tcBorders>
              <w:top w:val="nil"/>
              <w:left w:val="nil"/>
              <w:bottom w:val="nil"/>
              <w:right w:val="nil"/>
            </w:tcBorders>
          </w:tcPr>
          <w:p w14:paraId="40A600E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3B7DC99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63AB11E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34DB7E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639C3FC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C48D105"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5BC4497" w14:textId="77777777">
        <w:trPr>
          <w:trHeight w:val="338"/>
        </w:trPr>
        <w:tc>
          <w:tcPr>
            <w:tcW w:w="262" w:type="dxa"/>
            <w:tcBorders>
              <w:top w:val="nil"/>
              <w:left w:val="nil"/>
              <w:bottom w:val="nil"/>
              <w:right w:val="nil"/>
            </w:tcBorders>
          </w:tcPr>
          <w:p w14:paraId="40AF030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15133E1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1E41D47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5E7FD5F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693FE8D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3D4CCA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92FD219" w14:textId="77777777">
        <w:trPr>
          <w:trHeight w:val="338"/>
        </w:trPr>
        <w:tc>
          <w:tcPr>
            <w:tcW w:w="262" w:type="dxa"/>
            <w:tcBorders>
              <w:top w:val="nil"/>
              <w:left w:val="nil"/>
              <w:bottom w:val="nil"/>
              <w:right w:val="nil"/>
            </w:tcBorders>
          </w:tcPr>
          <w:p w14:paraId="42A01C7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1371B3C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0C0A1D3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7B0F13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0C779D5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3DC6587"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376F50F" w14:textId="77777777">
        <w:trPr>
          <w:trHeight w:val="338"/>
        </w:trPr>
        <w:tc>
          <w:tcPr>
            <w:tcW w:w="262" w:type="dxa"/>
            <w:tcBorders>
              <w:top w:val="nil"/>
              <w:left w:val="nil"/>
              <w:bottom w:val="nil"/>
              <w:right w:val="nil"/>
            </w:tcBorders>
          </w:tcPr>
          <w:p w14:paraId="5A9BCBB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14:paraId="25E2318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14:paraId="7191BA1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14:paraId="7E9BEB5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14:paraId="3EA0B92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6EB14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bl>
    <w:p w14:paraId="35A442E6" w14:textId="77777777" w:rsidR="00A166AD" w:rsidRPr="00925B0F" w:rsidRDefault="00A166AD" w:rsidP="00A166AD">
      <w:pPr>
        <w:pStyle w:val="a5"/>
        <w:rPr>
          <w:rFonts w:ascii="HGPｺﾞｼｯｸM" w:eastAsia="HGPｺﾞｼｯｸM" w:hAnsi="ＭＳ ゴシック"/>
          <w:spacing w:val="0"/>
        </w:rPr>
      </w:pPr>
    </w:p>
    <w:p w14:paraId="79A75488" w14:textId="77777777" w:rsidR="00A166AD" w:rsidRPr="00925B0F" w:rsidRDefault="00A166AD" w:rsidP="00A166AD">
      <w:pPr>
        <w:pStyle w:val="a5"/>
        <w:spacing w:line="338" w:lineRule="atLeast"/>
        <w:rPr>
          <w:rFonts w:ascii="HGPｺﾞｼｯｸM" w:eastAsia="HGPｺﾞｼｯｸM" w:hAnsi="ＭＳ ゴシック"/>
          <w:spacing w:val="0"/>
        </w:rPr>
      </w:pPr>
    </w:p>
    <w:p w14:paraId="2362E396"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（２）設備備品（第１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14:paraId="23C1C6D6"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w:rsidR="00A166AD" w:rsidRPr="00925B0F" w14:paraId="6C7CE01C" w14:textId="77777777">
        <w:trPr>
          <w:trHeight w:val="338"/>
        </w:trPr>
        <w:tc>
          <w:tcPr>
            <w:tcW w:w="262" w:type="dxa"/>
            <w:tcBorders>
              <w:top w:val="nil"/>
              <w:left w:val="nil"/>
              <w:bottom w:val="nil"/>
              <w:right w:val="nil"/>
            </w:tcBorders>
          </w:tcPr>
          <w:p w14:paraId="5BF5D5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single" w:sz="4" w:space="0" w:color="auto"/>
              <w:left w:val="single" w:sz="4" w:space="0" w:color="auto"/>
              <w:bottom w:val="nil"/>
              <w:right w:val="nil"/>
            </w:tcBorders>
          </w:tcPr>
          <w:p w14:paraId="0105222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single" w:sz="4" w:space="0" w:color="auto"/>
              <w:left w:val="single" w:sz="4" w:space="0" w:color="auto"/>
              <w:bottom w:val="nil"/>
              <w:right w:val="nil"/>
            </w:tcBorders>
          </w:tcPr>
          <w:p w14:paraId="3CFCD01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14:paraId="49C807F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single" w:sz="4" w:space="0" w:color="auto"/>
              <w:left w:val="single" w:sz="4" w:space="0" w:color="auto"/>
              <w:bottom w:val="nil"/>
              <w:right w:val="nil"/>
            </w:tcBorders>
          </w:tcPr>
          <w:p w14:paraId="19E5FBC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single" w:sz="4" w:space="0" w:color="auto"/>
              <w:left w:val="single" w:sz="4" w:space="0" w:color="auto"/>
              <w:bottom w:val="nil"/>
              <w:right w:val="nil"/>
            </w:tcBorders>
          </w:tcPr>
          <w:p w14:paraId="26F8B6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14:paraId="2E7DD84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2CDE700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23DF43E" w14:textId="77777777" w:rsidTr="00E76BC3">
        <w:trPr>
          <w:trHeight w:val="338"/>
        </w:trPr>
        <w:tc>
          <w:tcPr>
            <w:tcW w:w="262" w:type="dxa"/>
            <w:tcBorders>
              <w:top w:val="nil"/>
              <w:left w:val="nil"/>
              <w:bottom w:val="nil"/>
              <w:right w:val="nil"/>
            </w:tcBorders>
          </w:tcPr>
          <w:p w14:paraId="0DAE800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vAlign w:val="center"/>
          </w:tcPr>
          <w:p w14:paraId="7A71FE61"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　　　　　称</w:t>
            </w:r>
          </w:p>
        </w:tc>
        <w:tc>
          <w:tcPr>
            <w:tcW w:w="735" w:type="dxa"/>
            <w:tcBorders>
              <w:top w:val="nil"/>
              <w:left w:val="single" w:sz="4" w:space="0" w:color="auto"/>
              <w:bottom w:val="nil"/>
              <w:right w:val="nil"/>
            </w:tcBorders>
            <w:vAlign w:val="center"/>
          </w:tcPr>
          <w:p w14:paraId="0238C2C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単　位</w:t>
            </w:r>
          </w:p>
        </w:tc>
        <w:tc>
          <w:tcPr>
            <w:tcW w:w="1050" w:type="dxa"/>
            <w:tcBorders>
              <w:top w:val="nil"/>
              <w:left w:val="single" w:sz="4" w:space="0" w:color="auto"/>
              <w:bottom w:val="nil"/>
              <w:right w:val="nil"/>
            </w:tcBorders>
            <w:vAlign w:val="center"/>
          </w:tcPr>
          <w:p w14:paraId="569529BA"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　　量</w:t>
            </w:r>
          </w:p>
        </w:tc>
        <w:tc>
          <w:tcPr>
            <w:tcW w:w="945" w:type="dxa"/>
            <w:tcBorders>
              <w:top w:val="nil"/>
              <w:left w:val="single" w:sz="4" w:space="0" w:color="auto"/>
              <w:bottom w:val="nil"/>
              <w:right w:val="nil"/>
            </w:tcBorders>
            <w:vAlign w:val="center"/>
          </w:tcPr>
          <w:p w14:paraId="336EB1D2"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形　式</w:t>
            </w:r>
          </w:p>
        </w:tc>
        <w:tc>
          <w:tcPr>
            <w:tcW w:w="2100" w:type="dxa"/>
            <w:tcBorders>
              <w:top w:val="nil"/>
              <w:left w:val="single" w:sz="4" w:space="0" w:color="auto"/>
              <w:bottom w:val="nil"/>
              <w:right w:val="nil"/>
            </w:tcBorders>
            <w:vAlign w:val="center"/>
          </w:tcPr>
          <w:p w14:paraId="38A88953"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仕　　　　　　様</w:t>
            </w:r>
          </w:p>
        </w:tc>
        <w:tc>
          <w:tcPr>
            <w:tcW w:w="1050" w:type="dxa"/>
            <w:tcBorders>
              <w:top w:val="nil"/>
              <w:left w:val="single" w:sz="4" w:space="0" w:color="auto"/>
              <w:bottom w:val="nil"/>
              <w:right w:val="nil"/>
            </w:tcBorders>
            <w:vAlign w:val="center"/>
          </w:tcPr>
          <w:p w14:paraId="34A90C4C"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 xml:space="preserve">備　</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考</w:t>
            </w:r>
          </w:p>
        </w:tc>
        <w:tc>
          <w:tcPr>
            <w:tcW w:w="1313" w:type="dxa"/>
            <w:tcBorders>
              <w:top w:val="nil"/>
              <w:left w:val="single" w:sz="4" w:space="0" w:color="auto"/>
              <w:bottom w:val="nil"/>
              <w:right w:val="nil"/>
            </w:tcBorders>
          </w:tcPr>
          <w:p w14:paraId="54497C9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6D0F289" w14:textId="77777777">
        <w:trPr>
          <w:trHeight w:val="338"/>
        </w:trPr>
        <w:tc>
          <w:tcPr>
            <w:tcW w:w="262" w:type="dxa"/>
            <w:tcBorders>
              <w:top w:val="nil"/>
              <w:left w:val="nil"/>
              <w:bottom w:val="nil"/>
              <w:right w:val="nil"/>
            </w:tcBorders>
          </w:tcPr>
          <w:p w14:paraId="3DCFAF4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14:paraId="638374C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14:paraId="4523F58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0F8ED9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14:paraId="763A790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14:paraId="3C41317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2C12B5A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4CFE6A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DA06949" w14:textId="77777777">
        <w:trPr>
          <w:trHeight w:val="338"/>
        </w:trPr>
        <w:tc>
          <w:tcPr>
            <w:tcW w:w="262" w:type="dxa"/>
            <w:tcBorders>
              <w:top w:val="nil"/>
              <w:left w:val="nil"/>
              <w:bottom w:val="nil"/>
              <w:right w:val="nil"/>
            </w:tcBorders>
          </w:tcPr>
          <w:p w14:paraId="68F51F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1EB41E4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7EFAF96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D3F2C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7BAE3C9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6656E30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2E50D86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E8B35E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ED445C3" w14:textId="77777777">
        <w:trPr>
          <w:trHeight w:val="338"/>
        </w:trPr>
        <w:tc>
          <w:tcPr>
            <w:tcW w:w="262" w:type="dxa"/>
            <w:tcBorders>
              <w:top w:val="nil"/>
              <w:left w:val="nil"/>
              <w:bottom w:val="nil"/>
              <w:right w:val="nil"/>
            </w:tcBorders>
          </w:tcPr>
          <w:p w14:paraId="3DF40B8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566B3D8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B24CED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E20FE8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52D15FD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4556195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1315EEF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B7DA94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383E6BE" w14:textId="77777777">
        <w:trPr>
          <w:trHeight w:val="338"/>
        </w:trPr>
        <w:tc>
          <w:tcPr>
            <w:tcW w:w="262" w:type="dxa"/>
            <w:tcBorders>
              <w:top w:val="nil"/>
              <w:left w:val="nil"/>
              <w:bottom w:val="nil"/>
              <w:right w:val="nil"/>
            </w:tcBorders>
          </w:tcPr>
          <w:p w14:paraId="2085276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2F46556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3847B5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F8882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268B823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510ED66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1446BF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8EE92D5"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B0472B0" w14:textId="77777777">
        <w:trPr>
          <w:trHeight w:val="338"/>
        </w:trPr>
        <w:tc>
          <w:tcPr>
            <w:tcW w:w="262" w:type="dxa"/>
            <w:tcBorders>
              <w:top w:val="nil"/>
              <w:left w:val="nil"/>
              <w:bottom w:val="nil"/>
              <w:right w:val="nil"/>
            </w:tcBorders>
          </w:tcPr>
          <w:p w14:paraId="2638007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4D77597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76AFB11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D2AE76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1FB241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1AA56F5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7ADFBC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8A20772"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CB7F265" w14:textId="77777777">
        <w:trPr>
          <w:trHeight w:val="338"/>
        </w:trPr>
        <w:tc>
          <w:tcPr>
            <w:tcW w:w="262" w:type="dxa"/>
            <w:tcBorders>
              <w:top w:val="nil"/>
              <w:left w:val="nil"/>
              <w:bottom w:val="nil"/>
              <w:right w:val="nil"/>
            </w:tcBorders>
          </w:tcPr>
          <w:p w14:paraId="44B08E5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4451BFF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0F3DC26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F574C7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631E79A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232CF8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F590A8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5F4D5B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9780C13" w14:textId="77777777">
        <w:trPr>
          <w:trHeight w:val="338"/>
        </w:trPr>
        <w:tc>
          <w:tcPr>
            <w:tcW w:w="262" w:type="dxa"/>
            <w:tcBorders>
              <w:top w:val="nil"/>
              <w:left w:val="nil"/>
              <w:bottom w:val="nil"/>
              <w:right w:val="nil"/>
            </w:tcBorders>
          </w:tcPr>
          <w:p w14:paraId="37DB04E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6856ECB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9C37B5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B60DE6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1E3FF42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16871A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7FE0A1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7D5A06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4EA0BE2D" w14:textId="77777777">
        <w:trPr>
          <w:trHeight w:val="338"/>
        </w:trPr>
        <w:tc>
          <w:tcPr>
            <w:tcW w:w="262" w:type="dxa"/>
            <w:tcBorders>
              <w:top w:val="nil"/>
              <w:left w:val="nil"/>
              <w:bottom w:val="nil"/>
              <w:right w:val="nil"/>
            </w:tcBorders>
          </w:tcPr>
          <w:p w14:paraId="3D7421A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2B3AC01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07E8A28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2AEE86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B16CAC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046EFF5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4616B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8E259ED"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3EE032D" w14:textId="77777777">
        <w:trPr>
          <w:trHeight w:val="338"/>
        </w:trPr>
        <w:tc>
          <w:tcPr>
            <w:tcW w:w="262" w:type="dxa"/>
            <w:tcBorders>
              <w:top w:val="nil"/>
              <w:left w:val="nil"/>
              <w:bottom w:val="nil"/>
              <w:right w:val="nil"/>
            </w:tcBorders>
          </w:tcPr>
          <w:p w14:paraId="07AC9F7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046E46E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15A338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C325F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2695112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3FC018D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7863D8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3F4730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25F8A62" w14:textId="77777777">
        <w:trPr>
          <w:trHeight w:val="338"/>
        </w:trPr>
        <w:tc>
          <w:tcPr>
            <w:tcW w:w="262" w:type="dxa"/>
            <w:tcBorders>
              <w:top w:val="nil"/>
              <w:left w:val="nil"/>
              <w:bottom w:val="nil"/>
              <w:right w:val="nil"/>
            </w:tcBorders>
          </w:tcPr>
          <w:p w14:paraId="6CFCA63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3380A5A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95EE6D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8CA4EF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443846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2D3AA82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E51A00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C743D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936CF9F" w14:textId="77777777">
        <w:trPr>
          <w:trHeight w:val="338"/>
        </w:trPr>
        <w:tc>
          <w:tcPr>
            <w:tcW w:w="262" w:type="dxa"/>
            <w:tcBorders>
              <w:top w:val="nil"/>
              <w:left w:val="nil"/>
              <w:bottom w:val="nil"/>
              <w:right w:val="nil"/>
            </w:tcBorders>
          </w:tcPr>
          <w:p w14:paraId="564CB74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58200B5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060D03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D1FC6B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4717F97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7DC9CB5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18B315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3F06A9D"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C9AB5BF" w14:textId="77777777">
        <w:trPr>
          <w:trHeight w:val="338"/>
        </w:trPr>
        <w:tc>
          <w:tcPr>
            <w:tcW w:w="262" w:type="dxa"/>
            <w:tcBorders>
              <w:top w:val="nil"/>
              <w:left w:val="nil"/>
              <w:bottom w:val="nil"/>
              <w:right w:val="nil"/>
            </w:tcBorders>
          </w:tcPr>
          <w:p w14:paraId="16C7BE4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14:paraId="07DBC0D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14:paraId="148225D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5FF371B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14:paraId="195F536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14:paraId="7910486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00B7508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399C156"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bl>
    <w:p w14:paraId="263B1387" w14:textId="77777777" w:rsidR="00A166AD" w:rsidRPr="00925B0F" w:rsidRDefault="00A166AD" w:rsidP="00A166AD">
      <w:pPr>
        <w:pStyle w:val="a5"/>
        <w:rPr>
          <w:rFonts w:ascii="HGPｺﾞｼｯｸM" w:eastAsia="HGPｺﾞｼｯｸM" w:hAnsi="ＭＳ ゴシック"/>
          <w:spacing w:val="0"/>
        </w:rPr>
      </w:pPr>
    </w:p>
    <w:p w14:paraId="4368E78A" w14:textId="77777777" w:rsidR="00A166AD" w:rsidRPr="00925B0F" w:rsidRDefault="00A166AD" w:rsidP="00A166AD">
      <w:pPr>
        <w:spacing w:line="340" w:lineRule="exact"/>
        <w:rPr>
          <w:rFonts w:ascii="HGPｺﾞｼｯｸM" w:eastAsia="HGPｺﾞｼｯｸM" w:hAnsi="ＭＳ ゴシック"/>
        </w:rPr>
      </w:pPr>
    </w:p>
    <w:p w14:paraId="2A8771E3" w14:textId="77777777" w:rsidR="00A166AD" w:rsidRPr="00925B0F" w:rsidRDefault="00A166AD" w:rsidP="00A166AD">
      <w:pPr>
        <w:rPr>
          <w:rFonts w:ascii="HGPｺﾞｼｯｸM" w:eastAsia="HGPｺﾞｼｯｸM"/>
        </w:rPr>
      </w:pPr>
    </w:p>
    <w:p w14:paraId="2928DE0B" w14:textId="77777777" w:rsidR="001454E0" w:rsidRPr="00925B0F" w:rsidRDefault="001454E0">
      <w:pPr>
        <w:rPr>
          <w:rFonts w:ascii="HGPｺﾞｼｯｸM" w:eastAsia="HGPｺﾞｼｯｸM"/>
        </w:rPr>
      </w:pPr>
    </w:p>
    <w:sectPr w:rsidR="001454E0" w:rsidRPr="00925B0F" w:rsidSect="009252FF">
      <w:headerReference w:type="default" r:id="rId14"/>
      <w:footerReference w:type="even" r:id="rId15"/>
      <w:footerReference w:type="default" r:id="rId16"/>
      <w:headerReference w:type="first" r:id="rId17"/>
      <w:endnotePr>
        <w:numFmt w:val="decimal"/>
      </w:endnotePr>
      <w:pgSz w:w="11906" w:h="16838" w:code="9"/>
      <w:pgMar w:top="1134" w:right="1134" w:bottom="1134" w:left="1134" w:header="851" w:footer="567" w:gutter="0"/>
      <w:pgNumType w:start="52"/>
      <w:cols w:space="425"/>
      <w:titlePg/>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吉川　実希／Yoshikawa,Miki" w:date="2023-04-04T14:57:00Z" w:initials="吉川　実希／Yos">
    <w:p w14:paraId="083D5E3F" w14:textId="77777777" w:rsidR="00735CFC" w:rsidRDefault="00FD6E61" w:rsidP="0004191B">
      <w:pPr>
        <w:pStyle w:val="ab"/>
      </w:pPr>
      <w:r>
        <w:rPr>
          <w:rStyle w:val="aa"/>
        </w:rPr>
        <w:annotationRef/>
      </w:r>
      <w:r w:rsidR="00735CFC">
        <w:rPr>
          <w:rFonts w:hint="eastAsia"/>
        </w:rPr>
        <w:t>上段の金額を記載してください。</w:t>
      </w:r>
    </w:p>
  </w:comment>
  <w:comment w:id="27" w:author="吉川　実希／Yoshikawa,Miki" w:date="2023-04-04T14:57:00Z" w:initials="吉川　実希／Yos">
    <w:p w14:paraId="2218BA38" w14:textId="77777777" w:rsidR="00FD6E61" w:rsidRDefault="00FD6E61" w:rsidP="00D42A11">
      <w:pPr>
        <w:pStyle w:val="ab"/>
      </w:pPr>
      <w:r>
        <w:rPr>
          <w:rStyle w:val="aa"/>
        </w:rPr>
        <w:annotationRef/>
      </w:r>
      <w:r>
        <w:rPr>
          <w:rFonts w:hint="eastAsia"/>
        </w:rPr>
        <w:t>通常は</w:t>
      </w:r>
      <w:r>
        <w:rPr>
          <w:rFonts w:hint="eastAsia"/>
        </w:rPr>
        <w:t>5</w:t>
      </w:r>
      <w:r>
        <w:rPr>
          <w:rFonts w:hint="eastAsia"/>
        </w:rPr>
        <w:t>万円となります。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3D5E3F" w15:done="0"/>
  <w15:commentEx w15:paraId="2218BA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3D5E3F" w16cid:durableId="27D6B93C"/>
  <w16cid:commentId w16cid:paraId="2218BA38" w16cid:durableId="27D6B9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3B80F" w14:textId="77777777" w:rsidR="00C91EC4" w:rsidRDefault="00C91EC4">
      <w:pPr>
        <w:spacing w:line="240" w:lineRule="auto"/>
      </w:pPr>
      <w:r>
        <w:separator/>
      </w:r>
    </w:p>
  </w:endnote>
  <w:endnote w:type="continuationSeparator" w:id="0">
    <w:p w14:paraId="1D683419" w14:textId="77777777" w:rsidR="00C91EC4" w:rsidRDefault="00C91EC4">
      <w:pPr>
        <w:spacing w:line="240" w:lineRule="auto"/>
      </w:pPr>
      <w:r>
        <w:continuationSeparator/>
      </w:r>
    </w:p>
  </w:endnote>
  <w:endnote w:type="continuationNotice" w:id="1">
    <w:p w14:paraId="6673F055" w14:textId="77777777" w:rsidR="00C91EC4" w:rsidRDefault="00C91E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391FA" w14:textId="77777777" w:rsidR="008D2570" w:rsidRDefault="008D2570">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8</w:t>
    </w:r>
    <w:r>
      <w:rPr>
        <w:rStyle w:val="a4"/>
        <w:sz w:val="24"/>
      </w:rPr>
      <w:fldChar w:fldCharType="end"/>
    </w:r>
  </w:p>
  <w:p w14:paraId="3853D533" w14:textId="77777777" w:rsidR="008D2570" w:rsidRDefault="008D257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FA64" w14:textId="77777777" w:rsidR="00C91EC4" w:rsidRDefault="00C91EC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8BD06" w14:textId="77777777" w:rsidR="00C91EC4" w:rsidRDefault="00C91EC4">
      <w:pPr>
        <w:spacing w:line="240" w:lineRule="auto"/>
      </w:pPr>
      <w:r>
        <w:separator/>
      </w:r>
    </w:p>
  </w:footnote>
  <w:footnote w:type="continuationSeparator" w:id="0">
    <w:p w14:paraId="3172732F" w14:textId="77777777" w:rsidR="00C91EC4" w:rsidRDefault="00C91EC4">
      <w:pPr>
        <w:spacing w:line="240" w:lineRule="auto"/>
      </w:pPr>
      <w:r>
        <w:continuationSeparator/>
      </w:r>
    </w:p>
  </w:footnote>
  <w:footnote w:type="continuationNotice" w:id="1">
    <w:p w14:paraId="663ED3AD" w14:textId="77777777" w:rsidR="00C91EC4" w:rsidRDefault="00C91EC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77394" w14:textId="77777777" w:rsidR="00A337B1" w:rsidRDefault="00A337B1" w:rsidP="00A337B1">
    <w:pPr>
      <w:pStyle w:val="a6"/>
      <w:jc w:val="right"/>
    </w:pPr>
  </w:p>
  <w:p w14:paraId="59E9A278" w14:textId="77777777" w:rsidR="00A337B1" w:rsidRDefault="00A337B1" w:rsidP="00A337B1">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F0674" w14:textId="77777777" w:rsidR="00CE690D" w:rsidRDefault="00CE690D" w:rsidP="008F3355">
    <w:pPr>
      <w:pStyle w:val="a6"/>
      <w:jc w:val="right"/>
      <w:rPr>
        <w:del w:id="58" w:author="加藤　安奈／Kato,Anna" w:date="2024-03-27T09:49:00Z"/>
      </w:rPr>
    </w:pPr>
  </w:p>
  <w:p w14:paraId="039C2A13" w14:textId="77777777" w:rsidR="00CE690D" w:rsidRDefault="00CE690D" w:rsidP="008F3355">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F2"/>
    <w:multiLevelType w:val="hybridMultilevel"/>
    <w:tmpl w:val="2FF8C3EA"/>
    <w:lvl w:ilvl="0" w:tplc="92789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898359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吉川　実希／Yoshikawa,Miki">
    <w15:presenceInfo w15:providerId="AD" w15:userId="S::00092876@hosp.go.jp::0aec829e-f29f-48b8-9fad-a772d8d2d9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0B01"/>
    <w:rsid w:val="000035AD"/>
    <w:rsid w:val="00005BB8"/>
    <w:rsid w:val="0000611F"/>
    <w:rsid w:val="0000638D"/>
    <w:rsid w:val="00007613"/>
    <w:rsid w:val="00011AD4"/>
    <w:rsid w:val="00016245"/>
    <w:rsid w:val="00016FCD"/>
    <w:rsid w:val="0001703D"/>
    <w:rsid w:val="00017A61"/>
    <w:rsid w:val="000241E7"/>
    <w:rsid w:val="0003087B"/>
    <w:rsid w:val="00036146"/>
    <w:rsid w:val="000364CC"/>
    <w:rsid w:val="00037788"/>
    <w:rsid w:val="0004191B"/>
    <w:rsid w:val="00041ACB"/>
    <w:rsid w:val="00042248"/>
    <w:rsid w:val="000615DE"/>
    <w:rsid w:val="00066319"/>
    <w:rsid w:val="00067D9A"/>
    <w:rsid w:val="00071C28"/>
    <w:rsid w:val="0007750A"/>
    <w:rsid w:val="000775E3"/>
    <w:rsid w:val="00094C33"/>
    <w:rsid w:val="00095FEE"/>
    <w:rsid w:val="000A3925"/>
    <w:rsid w:val="000B4EC1"/>
    <w:rsid w:val="000C03D6"/>
    <w:rsid w:val="000C5A93"/>
    <w:rsid w:val="000D17BD"/>
    <w:rsid w:val="000E0294"/>
    <w:rsid w:val="000F5043"/>
    <w:rsid w:val="000F6B3B"/>
    <w:rsid w:val="00104B26"/>
    <w:rsid w:val="00104EFF"/>
    <w:rsid w:val="001078D4"/>
    <w:rsid w:val="00117AE6"/>
    <w:rsid w:val="00121AD6"/>
    <w:rsid w:val="00123634"/>
    <w:rsid w:val="001252BE"/>
    <w:rsid w:val="00140F68"/>
    <w:rsid w:val="00143704"/>
    <w:rsid w:val="001454E0"/>
    <w:rsid w:val="0015109F"/>
    <w:rsid w:val="00161052"/>
    <w:rsid w:val="00161DD6"/>
    <w:rsid w:val="001657CA"/>
    <w:rsid w:val="001672C9"/>
    <w:rsid w:val="00170DE7"/>
    <w:rsid w:val="00176EDF"/>
    <w:rsid w:val="001816E7"/>
    <w:rsid w:val="00184B5E"/>
    <w:rsid w:val="00186186"/>
    <w:rsid w:val="001862CF"/>
    <w:rsid w:val="00195418"/>
    <w:rsid w:val="00195DD0"/>
    <w:rsid w:val="001A6138"/>
    <w:rsid w:val="001B2A1C"/>
    <w:rsid w:val="001B3A66"/>
    <w:rsid w:val="001B5700"/>
    <w:rsid w:val="001B7B6C"/>
    <w:rsid w:val="001C5D36"/>
    <w:rsid w:val="001C7930"/>
    <w:rsid w:val="001C7F15"/>
    <w:rsid w:val="001D0FC7"/>
    <w:rsid w:val="001D466D"/>
    <w:rsid w:val="001D5CB6"/>
    <w:rsid w:val="001E1D0B"/>
    <w:rsid w:val="001E31F2"/>
    <w:rsid w:val="001E48FC"/>
    <w:rsid w:val="001E7A97"/>
    <w:rsid w:val="001F14CF"/>
    <w:rsid w:val="001F33AE"/>
    <w:rsid w:val="002130A9"/>
    <w:rsid w:val="00223586"/>
    <w:rsid w:val="002478FF"/>
    <w:rsid w:val="0026349D"/>
    <w:rsid w:val="00281685"/>
    <w:rsid w:val="002824FB"/>
    <w:rsid w:val="00282DEE"/>
    <w:rsid w:val="00283719"/>
    <w:rsid w:val="00284295"/>
    <w:rsid w:val="0029625A"/>
    <w:rsid w:val="0029763A"/>
    <w:rsid w:val="002979B2"/>
    <w:rsid w:val="002A0A42"/>
    <w:rsid w:val="002A49D9"/>
    <w:rsid w:val="002B28B7"/>
    <w:rsid w:val="002B6DDB"/>
    <w:rsid w:val="002B77C1"/>
    <w:rsid w:val="002C5564"/>
    <w:rsid w:val="002D34F7"/>
    <w:rsid w:val="002D3AFF"/>
    <w:rsid w:val="002D410E"/>
    <w:rsid w:val="002D42EF"/>
    <w:rsid w:val="002D4A0D"/>
    <w:rsid w:val="002E30A2"/>
    <w:rsid w:val="002F53A5"/>
    <w:rsid w:val="00301B1F"/>
    <w:rsid w:val="00313716"/>
    <w:rsid w:val="00315799"/>
    <w:rsid w:val="00331FE7"/>
    <w:rsid w:val="003344B0"/>
    <w:rsid w:val="003355DB"/>
    <w:rsid w:val="00337F2F"/>
    <w:rsid w:val="003429D2"/>
    <w:rsid w:val="003439AF"/>
    <w:rsid w:val="00344BD2"/>
    <w:rsid w:val="00347491"/>
    <w:rsid w:val="003533ED"/>
    <w:rsid w:val="0035744A"/>
    <w:rsid w:val="00357CD9"/>
    <w:rsid w:val="00360CDF"/>
    <w:rsid w:val="003668FC"/>
    <w:rsid w:val="00366FC0"/>
    <w:rsid w:val="00374893"/>
    <w:rsid w:val="0038791D"/>
    <w:rsid w:val="00394663"/>
    <w:rsid w:val="0039797D"/>
    <w:rsid w:val="003A3CC8"/>
    <w:rsid w:val="003A3EB5"/>
    <w:rsid w:val="003B1A0D"/>
    <w:rsid w:val="003C0A54"/>
    <w:rsid w:val="003D1269"/>
    <w:rsid w:val="003D2565"/>
    <w:rsid w:val="003D5CBD"/>
    <w:rsid w:val="003E123E"/>
    <w:rsid w:val="003E3EFC"/>
    <w:rsid w:val="003E653E"/>
    <w:rsid w:val="003E7797"/>
    <w:rsid w:val="003F6B70"/>
    <w:rsid w:val="004024F1"/>
    <w:rsid w:val="0040510D"/>
    <w:rsid w:val="00406C30"/>
    <w:rsid w:val="004079EF"/>
    <w:rsid w:val="0041070D"/>
    <w:rsid w:val="004158F6"/>
    <w:rsid w:val="00421ECF"/>
    <w:rsid w:val="004220B3"/>
    <w:rsid w:val="00423A4F"/>
    <w:rsid w:val="004244D5"/>
    <w:rsid w:val="004244F4"/>
    <w:rsid w:val="00427A3E"/>
    <w:rsid w:val="00434364"/>
    <w:rsid w:val="00445153"/>
    <w:rsid w:val="0044583A"/>
    <w:rsid w:val="0044711A"/>
    <w:rsid w:val="00460B70"/>
    <w:rsid w:val="00467272"/>
    <w:rsid w:val="00467CF8"/>
    <w:rsid w:val="004726F7"/>
    <w:rsid w:val="004738D3"/>
    <w:rsid w:val="004744DF"/>
    <w:rsid w:val="00477480"/>
    <w:rsid w:val="004814D0"/>
    <w:rsid w:val="00490EC2"/>
    <w:rsid w:val="004929EF"/>
    <w:rsid w:val="0049327F"/>
    <w:rsid w:val="004A4327"/>
    <w:rsid w:val="004A4A6A"/>
    <w:rsid w:val="004A4C7F"/>
    <w:rsid w:val="004B2B31"/>
    <w:rsid w:val="004B33F0"/>
    <w:rsid w:val="004B43F8"/>
    <w:rsid w:val="004C760E"/>
    <w:rsid w:val="004D705E"/>
    <w:rsid w:val="004E27CD"/>
    <w:rsid w:val="004E2954"/>
    <w:rsid w:val="004F32D8"/>
    <w:rsid w:val="004F78F4"/>
    <w:rsid w:val="004F7AA5"/>
    <w:rsid w:val="00503764"/>
    <w:rsid w:val="00523EAE"/>
    <w:rsid w:val="00526708"/>
    <w:rsid w:val="00540FBE"/>
    <w:rsid w:val="005443AA"/>
    <w:rsid w:val="00545629"/>
    <w:rsid w:val="005553DE"/>
    <w:rsid w:val="0055633E"/>
    <w:rsid w:val="005618CF"/>
    <w:rsid w:val="00567271"/>
    <w:rsid w:val="00570D7F"/>
    <w:rsid w:val="005734CE"/>
    <w:rsid w:val="00586B7E"/>
    <w:rsid w:val="00590EC4"/>
    <w:rsid w:val="00591F82"/>
    <w:rsid w:val="0059222B"/>
    <w:rsid w:val="005932D6"/>
    <w:rsid w:val="00594675"/>
    <w:rsid w:val="00596DEA"/>
    <w:rsid w:val="0059700B"/>
    <w:rsid w:val="005A1E30"/>
    <w:rsid w:val="005E1A47"/>
    <w:rsid w:val="005E2B97"/>
    <w:rsid w:val="005F1394"/>
    <w:rsid w:val="005F473F"/>
    <w:rsid w:val="00606E42"/>
    <w:rsid w:val="0060719A"/>
    <w:rsid w:val="00610935"/>
    <w:rsid w:val="00611965"/>
    <w:rsid w:val="00612047"/>
    <w:rsid w:val="00615477"/>
    <w:rsid w:val="00635B45"/>
    <w:rsid w:val="00635F31"/>
    <w:rsid w:val="0064066B"/>
    <w:rsid w:val="006415B6"/>
    <w:rsid w:val="00657F25"/>
    <w:rsid w:val="00665B22"/>
    <w:rsid w:val="00674A20"/>
    <w:rsid w:val="00694CA7"/>
    <w:rsid w:val="006A7388"/>
    <w:rsid w:val="006B2367"/>
    <w:rsid w:val="006B4A63"/>
    <w:rsid w:val="006C3108"/>
    <w:rsid w:val="006C49DE"/>
    <w:rsid w:val="006C5910"/>
    <w:rsid w:val="006E2F75"/>
    <w:rsid w:val="006E4672"/>
    <w:rsid w:val="006F071B"/>
    <w:rsid w:val="006F18AF"/>
    <w:rsid w:val="006F4594"/>
    <w:rsid w:val="006F5389"/>
    <w:rsid w:val="00710961"/>
    <w:rsid w:val="00713FB8"/>
    <w:rsid w:val="00716073"/>
    <w:rsid w:val="00722A03"/>
    <w:rsid w:val="0072547E"/>
    <w:rsid w:val="0073157E"/>
    <w:rsid w:val="00732015"/>
    <w:rsid w:val="00733EAA"/>
    <w:rsid w:val="00735CFC"/>
    <w:rsid w:val="00747A81"/>
    <w:rsid w:val="0077154C"/>
    <w:rsid w:val="0077254F"/>
    <w:rsid w:val="00781362"/>
    <w:rsid w:val="007821C8"/>
    <w:rsid w:val="00797F95"/>
    <w:rsid w:val="007A0203"/>
    <w:rsid w:val="007B4558"/>
    <w:rsid w:val="007C35DF"/>
    <w:rsid w:val="007D79DE"/>
    <w:rsid w:val="007E2BCD"/>
    <w:rsid w:val="007E4CC8"/>
    <w:rsid w:val="007E5B56"/>
    <w:rsid w:val="007F103E"/>
    <w:rsid w:val="007F5CCA"/>
    <w:rsid w:val="00800A86"/>
    <w:rsid w:val="00805465"/>
    <w:rsid w:val="008066A4"/>
    <w:rsid w:val="00806F71"/>
    <w:rsid w:val="00822EB7"/>
    <w:rsid w:val="0082564E"/>
    <w:rsid w:val="008267A9"/>
    <w:rsid w:val="00832708"/>
    <w:rsid w:val="00837306"/>
    <w:rsid w:val="00840FE9"/>
    <w:rsid w:val="00845A15"/>
    <w:rsid w:val="00846319"/>
    <w:rsid w:val="008574AC"/>
    <w:rsid w:val="00885900"/>
    <w:rsid w:val="00887CE5"/>
    <w:rsid w:val="00897B7F"/>
    <w:rsid w:val="008A3C70"/>
    <w:rsid w:val="008B3F29"/>
    <w:rsid w:val="008C1E6D"/>
    <w:rsid w:val="008C2556"/>
    <w:rsid w:val="008C27E7"/>
    <w:rsid w:val="008C55F2"/>
    <w:rsid w:val="008D2570"/>
    <w:rsid w:val="008D47FF"/>
    <w:rsid w:val="008E087E"/>
    <w:rsid w:val="008E65C6"/>
    <w:rsid w:val="008F3355"/>
    <w:rsid w:val="00902C7D"/>
    <w:rsid w:val="00903ADB"/>
    <w:rsid w:val="00903C34"/>
    <w:rsid w:val="00904B44"/>
    <w:rsid w:val="00906FA7"/>
    <w:rsid w:val="00907181"/>
    <w:rsid w:val="00911ECC"/>
    <w:rsid w:val="00911F10"/>
    <w:rsid w:val="009252FF"/>
    <w:rsid w:val="00925B0F"/>
    <w:rsid w:val="009357AE"/>
    <w:rsid w:val="009402B9"/>
    <w:rsid w:val="00951D07"/>
    <w:rsid w:val="009540F9"/>
    <w:rsid w:val="009751F4"/>
    <w:rsid w:val="009808C6"/>
    <w:rsid w:val="00981404"/>
    <w:rsid w:val="009838AE"/>
    <w:rsid w:val="00993109"/>
    <w:rsid w:val="009A53DE"/>
    <w:rsid w:val="009B2449"/>
    <w:rsid w:val="009B55E0"/>
    <w:rsid w:val="009D30BB"/>
    <w:rsid w:val="009E2B5A"/>
    <w:rsid w:val="009E6060"/>
    <w:rsid w:val="009F4F20"/>
    <w:rsid w:val="009F6DE3"/>
    <w:rsid w:val="00A0719A"/>
    <w:rsid w:val="00A12E14"/>
    <w:rsid w:val="00A13CFF"/>
    <w:rsid w:val="00A14F41"/>
    <w:rsid w:val="00A166AD"/>
    <w:rsid w:val="00A175DE"/>
    <w:rsid w:val="00A17ABF"/>
    <w:rsid w:val="00A2158F"/>
    <w:rsid w:val="00A246BD"/>
    <w:rsid w:val="00A25479"/>
    <w:rsid w:val="00A27A0A"/>
    <w:rsid w:val="00A30F11"/>
    <w:rsid w:val="00A337B1"/>
    <w:rsid w:val="00A45B2B"/>
    <w:rsid w:val="00A45D73"/>
    <w:rsid w:val="00A64B3A"/>
    <w:rsid w:val="00A703B3"/>
    <w:rsid w:val="00A71D80"/>
    <w:rsid w:val="00A8422B"/>
    <w:rsid w:val="00A84EAA"/>
    <w:rsid w:val="00A96CDC"/>
    <w:rsid w:val="00AA0AD3"/>
    <w:rsid w:val="00AA0DDA"/>
    <w:rsid w:val="00AA27C2"/>
    <w:rsid w:val="00AA5BC3"/>
    <w:rsid w:val="00AA6A26"/>
    <w:rsid w:val="00AA7566"/>
    <w:rsid w:val="00AB18CD"/>
    <w:rsid w:val="00AB3CEF"/>
    <w:rsid w:val="00AC4AA4"/>
    <w:rsid w:val="00AD0BA8"/>
    <w:rsid w:val="00AD1A69"/>
    <w:rsid w:val="00AD37E5"/>
    <w:rsid w:val="00AE0645"/>
    <w:rsid w:val="00AE0AC3"/>
    <w:rsid w:val="00AF26FA"/>
    <w:rsid w:val="00AF377F"/>
    <w:rsid w:val="00B20B83"/>
    <w:rsid w:val="00B21459"/>
    <w:rsid w:val="00B31420"/>
    <w:rsid w:val="00B33187"/>
    <w:rsid w:val="00B331CF"/>
    <w:rsid w:val="00B47DF7"/>
    <w:rsid w:val="00B52A8F"/>
    <w:rsid w:val="00B67F06"/>
    <w:rsid w:val="00B72027"/>
    <w:rsid w:val="00B74D16"/>
    <w:rsid w:val="00B86DA2"/>
    <w:rsid w:val="00B9226C"/>
    <w:rsid w:val="00B92588"/>
    <w:rsid w:val="00B96016"/>
    <w:rsid w:val="00BA1333"/>
    <w:rsid w:val="00BA3E9A"/>
    <w:rsid w:val="00BA5537"/>
    <w:rsid w:val="00BB1A0B"/>
    <w:rsid w:val="00BC2F89"/>
    <w:rsid w:val="00BC6044"/>
    <w:rsid w:val="00BF5CFA"/>
    <w:rsid w:val="00BF6AC7"/>
    <w:rsid w:val="00BF7D79"/>
    <w:rsid w:val="00C00308"/>
    <w:rsid w:val="00C0070F"/>
    <w:rsid w:val="00C2406E"/>
    <w:rsid w:val="00C4050B"/>
    <w:rsid w:val="00C41688"/>
    <w:rsid w:val="00C50C80"/>
    <w:rsid w:val="00C63A38"/>
    <w:rsid w:val="00C65F9A"/>
    <w:rsid w:val="00C72642"/>
    <w:rsid w:val="00C763A1"/>
    <w:rsid w:val="00C85AB4"/>
    <w:rsid w:val="00C85F22"/>
    <w:rsid w:val="00C8685A"/>
    <w:rsid w:val="00C91EC4"/>
    <w:rsid w:val="00C95935"/>
    <w:rsid w:val="00C96430"/>
    <w:rsid w:val="00CB2AD3"/>
    <w:rsid w:val="00CC0A8E"/>
    <w:rsid w:val="00CC4A20"/>
    <w:rsid w:val="00CC4C2B"/>
    <w:rsid w:val="00CD1C97"/>
    <w:rsid w:val="00CE0A66"/>
    <w:rsid w:val="00CE0B3D"/>
    <w:rsid w:val="00CE3D80"/>
    <w:rsid w:val="00CE690D"/>
    <w:rsid w:val="00CF4997"/>
    <w:rsid w:val="00D11969"/>
    <w:rsid w:val="00D11D8C"/>
    <w:rsid w:val="00D26B2E"/>
    <w:rsid w:val="00D30507"/>
    <w:rsid w:val="00D33356"/>
    <w:rsid w:val="00D363CF"/>
    <w:rsid w:val="00D4251A"/>
    <w:rsid w:val="00D42A11"/>
    <w:rsid w:val="00D5243B"/>
    <w:rsid w:val="00D54D3F"/>
    <w:rsid w:val="00D60A1B"/>
    <w:rsid w:val="00D63BA4"/>
    <w:rsid w:val="00D6498B"/>
    <w:rsid w:val="00D7021D"/>
    <w:rsid w:val="00D855DB"/>
    <w:rsid w:val="00D85B2F"/>
    <w:rsid w:val="00D90C34"/>
    <w:rsid w:val="00D959E9"/>
    <w:rsid w:val="00DA67AA"/>
    <w:rsid w:val="00DB659C"/>
    <w:rsid w:val="00DD3AE9"/>
    <w:rsid w:val="00DD3F38"/>
    <w:rsid w:val="00DF080F"/>
    <w:rsid w:val="00DF1C0A"/>
    <w:rsid w:val="00E00695"/>
    <w:rsid w:val="00E04EE2"/>
    <w:rsid w:val="00E14C30"/>
    <w:rsid w:val="00E2775F"/>
    <w:rsid w:val="00E30953"/>
    <w:rsid w:val="00E3203B"/>
    <w:rsid w:val="00E323AD"/>
    <w:rsid w:val="00E3342F"/>
    <w:rsid w:val="00E37452"/>
    <w:rsid w:val="00E471A6"/>
    <w:rsid w:val="00E53AB3"/>
    <w:rsid w:val="00E70263"/>
    <w:rsid w:val="00E70A16"/>
    <w:rsid w:val="00E76436"/>
    <w:rsid w:val="00E76BC3"/>
    <w:rsid w:val="00E77821"/>
    <w:rsid w:val="00E83277"/>
    <w:rsid w:val="00E90015"/>
    <w:rsid w:val="00E96390"/>
    <w:rsid w:val="00EA30E6"/>
    <w:rsid w:val="00EA3F9C"/>
    <w:rsid w:val="00EA4285"/>
    <w:rsid w:val="00EB1735"/>
    <w:rsid w:val="00EB74EE"/>
    <w:rsid w:val="00EC19DC"/>
    <w:rsid w:val="00EC2BE5"/>
    <w:rsid w:val="00ED2C32"/>
    <w:rsid w:val="00ED4081"/>
    <w:rsid w:val="00ED4B8B"/>
    <w:rsid w:val="00ED5BC9"/>
    <w:rsid w:val="00EE29BA"/>
    <w:rsid w:val="00EE6B62"/>
    <w:rsid w:val="00EF169F"/>
    <w:rsid w:val="00EF5073"/>
    <w:rsid w:val="00F0496C"/>
    <w:rsid w:val="00F10633"/>
    <w:rsid w:val="00F16A6C"/>
    <w:rsid w:val="00F254B9"/>
    <w:rsid w:val="00F30847"/>
    <w:rsid w:val="00F33C80"/>
    <w:rsid w:val="00F35C7B"/>
    <w:rsid w:val="00F36697"/>
    <w:rsid w:val="00F36D83"/>
    <w:rsid w:val="00F372AA"/>
    <w:rsid w:val="00F3768F"/>
    <w:rsid w:val="00F41840"/>
    <w:rsid w:val="00F43BA1"/>
    <w:rsid w:val="00F45760"/>
    <w:rsid w:val="00F50276"/>
    <w:rsid w:val="00F620EE"/>
    <w:rsid w:val="00F634FC"/>
    <w:rsid w:val="00F737A6"/>
    <w:rsid w:val="00F76361"/>
    <w:rsid w:val="00F771DE"/>
    <w:rsid w:val="00F82DBA"/>
    <w:rsid w:val="00F85197"/>
    <w:rsid w:val="00F9678F"/>
    <w:rsid w:val="00FA7131"/>
    <w:rsid w:val="00FA7BFC"/>
    <w:rsid w:val="00FB64AA"/>
    <w:rsid w:val="00FC4DD3"/>
    <w:rsid w:val="00FC6B6E"/>
    <w:rsid w:val="00FD4F37"/>
    <w:rsid w:val="00FD6C2A"/>
    <w:rsid w:val="00FD6E61"/>
    <w:rsid w:val="00FE05AB"/>
    <w:rsid w:val="00FE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5F10D04"/>
  <w15:chartTrackingRefBased/>
  <w15:docId w15:val="{B823C0F5-8203-4F56-893C-4B28BD34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6AD"/>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66AD"/>
    <w:pPr>
      <w:tabs>
        <w:tab w:val="center" w:pos="4252"/>
        <w:tab w:val="right" w:pos="8504"/>
      </w:tabs>
      <w:spacing w:line="360" w:lineRule="auto"/>
    </w:pPr>
    <w:rPr>
      <w:spacing w:val="0"/>
      <w:sz w:val="18"/>
    </w:rPr>
  </w:style>
  <w:style w:type="character" w:styleId="a4">
    <w:name w:val="page number"/>
    <w:rsid w:val="00A166AD"/>
    <w:rPr>
      <w:sz w:val="20"/>
    </w:rPr>
  </w:style>
  <w:style w:type="paragraph" w:customStyle="1" w:styleId="a5">
    <w:name w:val="一太郎８/９"/>
    <w:rsid w:val="00A166AD"/>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A175DE"/>
    <w:pPr>
      <w:tabs>
        <w:tab w:val="center" w:pos="4252"/>
        <w:tab w:val="right" w:pos="8504"/>
      </w:tabs>
      <w:snapToGrid w:val="0"/>
    </w:pPr>
  </w:style>
  <w:style w:type="character" w:customStyle="1" w:styleId="a7">
    <w:name w:val="ヘッダー (文字)"/>
    <w:link w:val="a6"/>
    <w:uiPriority w:val="99"/>
    <w:rsid w:val="00A175DE"/>
    <w:rPr>
      <w:rFonts w:ascii="Times New Roman" w:eastAsia="Mincho" w:hAnsi="Times New Roman"/>
      <w:spacing w:val="-10"/>
      <w:sz w:val="21"/>
    </w:rPr>
  </w:style>
  <w:style w:type="paragraph" w:styleId="a8">
    <w:name w:val="Balloon Text"/>
    <w:basedOn w:val="a"/>
    <w:link w:val="a9"/>
    <w:uiPriority w:val="99"/>
    <w:semiHidden/>
    <w:unhideWhenUsed/>
    <w:rsid w:val="00D4251A"/>
    <w:pPr>
      <w:spacing w:line="240" w:lineRule="auto"/>
    </w:pPr>
    <w:rPr>
      <w:rFonts w:ascii="Arial" w:eastAsia="ＭＳ ゴシック" w:hAnsi="Arial"/>
      <w:sz w:val="18"/>
      <w:szCs w:val="18"/>
    </w:rPr>
  </w:style>
  <w:style w:type="character" w:customStyle="1" w:styleId="a9">
    <w:name w:val="吹き出し (文字)"/>
    <w:link w:val="a8"/>
    <w:uiPriority w:val="99"/>
    <w:semiHidden/>
    <w:rsid w:val="00D4251A"/>
    <w:rPr>
      <w:rFonts w:ascii="Arial" w:eastAsia="ＭＳ ゴシック" w:hAnsi="Arial" w:cs="Times New Roman"/>
      <w:spacing w:val="-10"/>
      <w:sz w:val="18"/>
      <w:szCs w:val="18"/>
    </w:rPr>
  </w:style>
  <w:style w:type="character" w:styleId="aa">
    <w:name w:val="annotation reference"/>
    <w:semiHidden/>
    <w:unhideWhenUsed/>
    <w:rsid w:val="00C8685A"/>
    <w:rPr>
      <w:sz w:val="18"/>
      <w:szCs w:val="18"/>
    </w:rPr>
  </w:style>
  <w:style w:type="paragraph" w:styleId="ab">
    <w:name w:val="annotation text"/>
    <w:basedOn w:val="a"/>
    <w:link w:val="ac"/>
    <w:unhideWhenUsed/>
    <w:rsid w:val="00C8685A"/>
    <w:pPr>
      <w:jc w:val="left"/>
    </w:pPr>
  </w:style>
  <w:style w:type="character" w:customStyle="1" w:styleId="ac">
    <w:name w:val="コメント文字列 (文字)"/>
    <w:link w:val="ab"/>
    <w:rsid w:val="00C8685A"/>
    <w:rPr>
      <w:rFonts w:ascii="Times New Roman" w:eastAsia="Mincho" w:hAnsi="Times New Roman"/>
      <w:spacing w:val="-10"/>
      <w:sz w:val="21"/>
    </w:rPr>
  </w:style>
  <w:style w:type="paragraph" w:styleId="ad">
    <w:name w:val="annotation subject"/>
    <w:basedOn w:val="ab"/>
    <w:next w:val="ab"/>
    <w:link w:val="ae"/>
    <w:uiPriority w:val="99"/>
    <w:semiHidden/>
    <w:unhideWhenUsed/>
    <w:rsid w:val="00C8685A"/>
    <w:rPr>
      <w:b/>
      <w:bCs/>
    </w:rPr>
  </w:style>
  <w:style w:type="character" w:customStyle="1" w:styleId="ae">
    <w:name w:val="コメント内容 (文字)"/>
    <w:link w:val="ad"/>
    <w:uiPriority w:val="99"/>
    <w:semiHidden/>
    <w:rsid w:val="00C8685A"/>
    <w:rPr>
      <w:rFonts w:ascii="Times New Roman" w:eastAsia="Mincho" w:hAnsi="Times New Roman"/>
      <w:b/>
      <w:bCs/>
      <w:spacing w:val="-10"/>
      <w:sz w:val="21"/>
    </w:rPr>
  </w:style>
  <w:style w:type="paragraph" w:styleId="af">
    <w:name w:val="Revision"/>
    <w:hidden/>
    <w:uiPriority w:val="99"/>
    <w:semiHidden/>
    <w:rsid w:val="00315799"/>
    <w:rPr>
      <w:rFonts w:ascii="Times New Roman" w:eastAsia="Mincho" w:hAnsi="Times New Roman"/>
      <w:spacing w:val="-10"/>
      <w:sz w:val="21"/>
    </w:rPr>
  </w:style>
  <w:style w:type="paragraph" w:customStyle="1" w:styleId="Default">
    <w:name w:val="Default"/>
    <w:rsid w:val="00F82DBA"/>
    <w:pPr>
      <w:widowControl w:val="0"/>
      <w:autoSpaceDE w:val="0"/>
      <w:autoSpaceDN w:val="0"/>
      <w:adjustRightInd w:val="0"/>
    </w:pPr>
    <w:rPr>
      <w:rFonts w:ascii="ＭＳ ゴシック" w:eastAsia="ＭＳ ゴシック" w:cs="ＭＳ ゴシック"/>
      <w:color w:val="000000"/>
      <w:sz w:val="24"/>
      <w:szCs w:val="24"/>
    </w:rPr>
  </w:style>
  <w:style w:type="table" w:styleId="af0">
    <w:name w:val="Table Grid"/>
    <w:basedOn w:val="a1"/>
    <w:uiPriority w:val="59"/>
    <w:rsid w:val="00F3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5A076C-07A4-4EC0-8940-BF8F4D2545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1303C8-AFAE-42C5-9A94-85AC8E30EC95}">
  <ds:schemaRefs>
    <ds:schemaRef ds:uri="http://schemas.microsoft.com/sharepoint/v3/contenttype/forms"/>
  </ds:schemaRefs>
</ds:datastoreItem>
</file>

<file path=customXml/itemProps3.xml><?xml version="1.0" encoding="utf-8"?>
<ds:datastoreItem xmlns:ds="http://schemas.openxmlformats.org/officeDocument/2006/customXml" ds:itemID="{18F33C96-E24F-4C58-87CA-CED401D20DBB}">
  <ds:schemaRefs>
    <ds:schemaRef ds:uri="http://schemas.openxmlformats.org/officeDocument/2006/bibliography"/>
  </ds:schemaRefs>
</ds:datastoreItem>
</file>

<file path=customXml/itemProps4.xml><?xml version="1.0" encoding="utf-8"?>
<ds:datastoreItem xmlns:ds="http://schemas.openxmlformats.org/officeDocument/2006/customXml" ds:itemID="{C81A3F43-29E4-4474-B740-F065DEE85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8093</Words>
  <Characters>1520</Characters>
  <Application>Microsoft Office Word</Application>
  <DocSecurity>0</DocSecurity>
  <Lines>12</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様式19-1本（治験依頼者←→実施医療機関の長）</vt:lpstr>
      <vt:lpstr>様式19-1本（治験依頼者←→実施医療機関の長）</vt:lpstr>
    </vt:vector>
  </TitlesOfParts>
  <Company>独立行政法人国立病院機構</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様式19-1本（治験依頼者←→実施医療機関の長）</dc:title>
  <dc:subject/>
  <dc:creator>hospnet</dc:creator>
  <cp:keywords/>
  <cp:lastModifiedBy>吉川　実希／Yoshikawa,Miki</cp:lastModifiedBy>
  <cp:revision>2</cp:revision>
  <cp:lastPrinted>2024-03-27T00:55:00Z</cp:lastPrinted>
  <dcterms:created xsi:type="dcterms:W3CDTF">2024-02-29T06:49:00Z</dcterms:created>
  <dcterms:modified xsi:type="dcterms:W3CDTF">2024-03-27T00:59:00Z</dcterms:modified>
</cp:coreProperties>
</file>